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65AC64">
      <w:pPr>
        <w:widowControl/>
        <w:shd w:val="clear" w:color="auto" w:fill="FFFFFF"/>
        <w:spacing w:line="500" w:lineRule="exact"/>
        <w:jc w:val="center"/>
        <w:rPr>
          <w:rFonts w:eastAsia="方正仿宋_GBK" w:cs="宋体" w:asciiTheme="minorHAnsi" w:hAnsiTheme="minorHAnsi"/>
          <w:b/>
          <w:bCs/>
          <w:color w:val="auto"/>
          <w:kern w:val="0"/>
          <w:sz w:val="32"/>
          <w:szCs w:val="32"/>
          <w:rPrChange w:id="0" w:author="红尘" w:date="2025-03-25T10:54:23Z">
            <w:rPr>
              <w:rFonts w:eastAsia="方正仿宋_GBK" w:cs="宋体" w:asciiTheme="minorHAnsi" w:hAnsiTheme="minorHAnsi"/>
              <w:b/>
              <w:bCs/>
              <w:kern w:val="0"/>
              <w:sz w:val="32"/>
              <w:szCs w:val="32"/>
            </w:rPr>
          </w:rPrChange>
        </w:rPr>
      </w:pPr>
      <w:bookmarkStart w:id="0" w:name="_GoBack"/>
      <w:r>
        <w:rPr>
          <w:rFonts w:hint="eastAsia" w:eastAsia="方正仿宋_GBK" w:cs="宋体" w:asciiTheme="minorHAnsi" w:hAnsiTheme="minorHAnsi"/>
          <w:b/>
          <w:bCs/>
          <w:color w:val="auto"/>
          <w:kern w:val="0"/>
          <w:sz w:val="32"/>
          <w:szCs w:val="32"/>
          <w:rPrChange w:id="1" w:author="红尘" w:date="2025-03-25T10:54:23Z">
            <w:rPr>
              <w:rFonts w:hint="eastAsia" w:eastAsia="方正仿宋_GBK" w:cs="宋体" w:asciiTheme="minorHAnsi" w:hAnsiTheme="minorHAnsi"/>
              <w:b/>
              <w:bCs/>
              <w:kern w:val="0"/>
              <w:sz w:val="32"/>
              <w:szCs w:val="32"/>
            </w:rPr>
          </w:rPrChange>
        </w:rPr>
        <w:t xml:space="preserve"> </w:t>
      </w:r>
    </w:p>
    <w:p w14:paraId="574CA37D">
      <w:pPr>
        <w:widowControl/>
        <w:shd w:val="clear" w:color="auto" w:fill="FFFFFF"/>
        <w:spacing w:line="500" w:lineRule="exact"/>
        <w:rPr>
          <w:rFonts w:ascii="方正仿宋_GBK" w:hAnsi="宋体" w:eastAsia="方正仿宋_GBK" w:cs="宋体"/>
          <w:b/>
          <w:bCs/>
          <w:color w:val="auto"/>
          <w:kern w:val="0"/>
          <w:sz w:val="32"/>
          <w:szCs w:val="32"/>
          <w:rPrChange w:id="2" w:author="红尘" w:date="2025-03-25T10:54:23Z">
            <w:rPr>
              <w:rFonts w:ascii="方正仿宋_GBK" w:hAnsi="宋体" w:eastAsia="方正仿宋_GBK" w:cs="宋体"/>
              <w:b/>
              <w:bCs/>
              <w:kern w:val="0"/>
              <w:sz w:val="32"/>
              <w:szCs w:val="32"/>
            </w:rPr>
          </w:rPrChange>
        </w:rPr>
      </w:pPr>
    </w:p>
    <w:p w14:paraId="2AF75832">
      <w:pPr>
        <w:widowControl/>
        <w:shd w:val="clear" w:color="auto" w:fill="FFFFFF"/>
        <w:spacing w:line="500" w:lineRule="exact"/>
        <w:jc w:val="center"/>
        <w:rPr>
          <w:rFonts w:ascii="方正仿宋_GBK" w:hAnsi="宋体" w:eastAsia="方正仿宋_GBK" w:cs="宋体"/>
          <w:b/>
          <w:bCs/>
          <w:color w:val="auto"/>
          <w:kern w:val="0"/>
          <w:sz w:val="32"/>
          <w:szCs w:val="32"/>
          <w:rPrChange w:id="3" w:author="红尘" w:date="2025-03-25T10:54:23Z">
            <w:rPr>
              <w:rFonts w:ascii="方正仿宋_GBK" w:hAnsi="宋体" w:eastAsia="方正仿宋_GBK" w:cs="宋体"/>
              <w:b/>
              <w:bCs/>
              <w:kern w:val="0"/>
              <w:sz w:val="32"/>
              <w:szCs w:val="32"/>
            </w:rPr>
          </w:rPrChange>
        </w:rPr>
      </w:pPr>
    </w:p>
    <w:p w14:paraId="28B55EF4">
      <w:pPr>
        <w:jc w:val="center"/>
        <w:rPr>
          <w:rFonts w:ascii="宋体" w:hAnsi="宋体" w:cs="宋体"/>
          <w:b/>
          <w:bCs/>
          <w:color w:val="auto"/>
          <w:spacing w:val="80"/>
          <w:sz w:val="260"/>
          <w:szCs w:val="260"/>
          <w:rPrChange w:id="4" w:author="红尘" w:date="2025-03-25T10:54:23Z">
            <w:rPr>
              <w:rFonts w:ascii="宋体" w:hAnsi="宋体" w:cs="宋体"/>
              <w:b/>
              <w:bCs/>
              <w:spacing w:val="80"/>
              <w:sz w:val="260"/>
              <w:szCs w:val="260"/>
            </w:rPr>
          </w:rPrChange>
        </w:rPr>
      </w:pPr>
      <w:r>
        <w:rPr>
          <w:rFonts w:hint="eastAsia" w:ascii="宋体" w:hAnsi="宋体" w:cs="宋体"/>
          <w:b/>
          <w:bCs/>
          <w:color w:val="auto"/>
          <w:sz w:val="96"/>
          <w:szCs w:val="56"/>
          <w:rPrChange w:id="5" w:author="红尘" w:date="2025-03-25T10:54:23Z">
            <w:rPr>
              <w:rFonts w:hint="eastAsia" w:ascii="宋体" w:hAnsi="宋体" w:cs="宋体"/>
              <w:b/>
              <w:bCs/>
              <w:sz w:val="96"/>
              <w:szCs w:val="56"/>
            </w:rPr>
          </w:rPrChange>
        </w:rPr>
        <w:t>询价文件</w:t>
      </w:r>
    </w:p>
    <w:p w14:paraId="7BE66204">
      <w:pPr>
        <w:spacing w:line="700" w:lineRule="exact"/>
        <w:ind w:left="3196" w:leftChars="570" w:hanging="1600" w:hangingChars="500"/>
        <w:rPr>
          <w:rFonts w:ascii="宋体" w:hAnsi="宋体" w:cs="宋体"/>
          <w:color w:val="auto"/>
          <w:sz w:val="32"/>
          <w:szCs w:val="32"/>
          <w:rPrChange w:id="6" w:author="红尘" w:date="2025-03-25T10:54:23Z">
            <w:rPr>
              <w:rFonts w:ascii="宋体" w:hAnsi="宋体" w:cs="宋体"/>
              <w:sz w:val="32"/>
              <w:szCs w:val="32"/>
            </w:rPr>
          </w:rPrChange>
        </w:rPr>
      </w:pPr>
    </w:p>
    <w:p w14:paraId="02571A10">
      <w:pPr>
        <w:spacing w:line="700" w:lineRule="exact"/>
        <w:ind w:left="3196" w:leftChars="570" w:hanging="1600" w:hangingChars="500"/>
        <w:rPr>
          <w:rFonts w:ascii="宋体" w:hAnsi="宋体" w:cs="宋体"/>
          <w:color w:val="auto"/>
          <w:sz w:val="32"/>
          <w:szCs w:val="32"/>
          <w:rPrChange w:id="7" w:author="红尘" w:date="2025-03-25T10:54:23Z">
            <w:rPr>
              <w:rFonts w:ascii="宋体" w:hAnsi="宋体" w:cs="宋体"/>
              <w:sz w:val="32"/>
              <w:szCs w:val="32"/>
            </w:rPr>
          </w:rPrChange>
        </w:rPr>
      </w:pPr>
    </w:p>
    <w:p w14:paraId="22B58223">
      <w:pPr>
        <w:spacing w:line="700" w:lineRule="exact"/>
        <w:ind w:left="3196" w:leftChars="570" w:hanging="1600" w:hangingChars="500"/>
        <w:rPr>
          <w:rFonts w:ascii="宋体" w:hAnsi="宋体" w:cs="宋体"/>
          <w:color w:val="auto"/>
          <w:sz w:val="32"/>
          <w:szCs w:val="32"/>
          <w:rPrChange w:id="8" w:author="红尘" w:date="2025-03-25T10:54:23Z">
            <w:rPr>
              <w:rFonts w:ascii="宋体" w:hAnsi="宋体" w:cs="宋体"/>
              <w:sz w:val="32"/>
              <w:szCs w:val="32"/>
            </w:rPr>
          </w:rPrChange>
        </w:rPr>
      </w:pPr>
    </w:p>
    <w:p w14:paraId="42EEB32F">
      <w:pPr>
        <w:spacing w:line="700" w:lineRule="exact"/>
        <w:ind w:left="3196" w:leftChars="570" w:hanging="1600" w:hangingChars="500"/>
        <w:rPr>
          <w:rFonts w:ascii="宋体" w:hAnsi="宋体" w:cs="宋体"/>
          <w:color w:val="auto"/>
          <w:sz w:val="32"/>
          <w:szCs w:val="32"/>
          <w:rPrChange w:id="9" w:author="红尘" w:date="2025-03-25T10:54:23Z">
            <w:rPr>
              <w:rFonts w:ascii="宋体" w:hAnsi="宋体" w:cs="宋体"/>
              <w:sz w:val="32"/>
              <w:szCs w:val="32"/>
            </w:rPr>
          </w:rPrChange>
        </w:rPr>
      </w:pPr>
    </w:p>
    <w:p w14:paraId="1C61B3B7">
      <w:pPr>
        <w:widowControl/>
        <w:shd w:val="clear" w:color="auto" w:fill="FFFFFF"/>
        <w:spacing w:line="500" w:lineRule="exact"/>
        <w:jc w:val="center"/>
        <w:rPr>
          <w:rFonts w:hint="eastAsia" w:ascii="宋体" w:hAnsi="宋体" w:cs="宋体"/>
          <w:b/>
          <w:bCs/>
          <w:color w:val="auto"/>
          <w:kern w:val="0"/>
          <w:sz w:val="40"/>
          <w:szCs w:val="40"/>
          <w:rPrChange w:id="10" w:author="红尘" w:date="2025-03-25T10:54:23Z">
            <w:rPr>
              <w:rFonts w:hint="eastAsia" w:ascii="宋体" w:hAnsi="宋体" w:cs="宋体"/>
              <w:b/>
              <w:bCs/>
              <w:kern w:val="0"/>
              <w:sz w:val="40"/>
              <w:szCs w:val="40"/>
            </w:rPr>
          </w:rPrChange>
        </w:rPr>
      </w:pPr>
      <w:r>
        <w:rPr>
          <w:rFonts w:hint="eastAsia" w:ascii="宋体" w:hAnsi="宋体" w:cs="宋体"/>
          <w:b/>
          <w:bCs/>
          <w:color w:val="auto"/>
          <w:kern w:val="0"/>
          <w:sz w:val="40"/>
          <w:szCs w:val="40"/>
          <w:rPrChange w:id="11" w:author="红尘" w:date="2025-03-25T10:54:23Z">
            <w:rPr>
              <w:rFonts w:hint="eastAsia" w:ascii="宋体" w:hAnsi="宋体" w:cs="宋体"/>
              <w:b/>
              <w:bCs/>
              <w:kern w:val="0"/>
              <w:sz w:val="40"/>
              <w:szCs w:val="40"/>
            </w:rPr>
          </w:rPrChange>
        </w:rPr>
        <w:t>项目名称:</w:t>
      </w:r>
      <w:r>
        <w:rPr>
          <w:rFonts w:hint="eastAsia" w:ascii="宋体" w:hAnsi="宋体" w:cs="宋体"/>
          <w:b/>
          <w:bCs/>
          <w:color w:val="auto"/>
          <w:kern w:val="0"/>
          <w:sz w:val="40"/>
          <w:szCs w:val="40"/>
          <w:rPrChange w:id="12" w:author="红尘" w:date="2025-03-25T10:54:23Z">
            <w:rPr>
              <w:rFonts w:hint="eastAsia" w:ascii="宋体" w:hAnsi="宋体" w:cs="宋体"/>
              <w:b/>
              <w:bCs/>
              <w:color w:val="FF0000"/>
              <w:kern w:val="0"/>
              <w:sz w:val="40"/>
              <w:szCs w:val="40"/>
            </w:rPr>
          </w:rPrChange>
        </w:rPr>
        <w:t>院区高压运维服务</w:t>
      </w:r>
    </w:p>
    <w:p w14:paraId="5D9703E9">
      <w:pPr>
        <w:widowControl/>
        <w:shd w:val="clear" w:color="auto" w:fill="FFFFFF"/>
        <w:spacing w:line="500" w:lineRule="exact"/>
        <w:jc w:val="center"/>
        <w:rPr>
          <w:rFonts w:ascii="宋体" w:hAnsi="宋体" w:cs="宋体"/>
          <w:b/>
          <w:bCs/>
          <w:color w:val="auto"/>
          <w:kern w:val="0"/>
          <w:sz w:val="40"/>
          <w:szCs w:val="40"/>
          <w:rPrChange w:id="13" w:author="红尘" w:date="2025-03-25T10:54:23Z">
            <w:rPr>
              <w:rFonts w:ascii="宋体" w:hAnsi="宋体" w:cs="宋体"/>
              <w:b/>
              <w:bCs/>
              <w:kern w:val="0"/>
              <w:sz w:val="40"/>
              <w:szCs w:val="40"/>
            </w:rPr>
          </w:rPrChange>
        </w:rPr>
      </w:pPr>
    </w:p>
    <w:p w14:paraId="0EFBC3BD">
      <w:pPr>
        <w:widowControl/>
        <w:shd w:val="clear" w:color="auto" w:fill="FFFFFF"/>
        <w:spacing w:line="500" w:lineRule="exact"/>
        <w:jc w:val="center"/>
        <w:rPr>
          <w:rFonts w:ascii="宋体" w:hAnsi="宋体" w:cs="宋体"/>
          <w:b/>
          <w:bCs/>
          <w:color w:val="auto"/>
          <w:kern w:val="0"/>
          <w:sz w:val="40"/>
          <w:szCs w:val="40"/>
          <w:rPrChange w:id="14" w:author="红尘" w:date="2025-03-25T10:54:23Z">
            <w:rPr>
              <w:rFonts w:ascii="宋体" w:hAnsi="宋体" w:cs="宋体"/>
              <w:b/>
              <w:bCs/>
              <w:kern w:val="0"/>
              <w:sz w:val="40"/>
              <w:szCs w:val="40"/>
            </w:rPr>
          </w:rPrChange>
        </w:rPr>
      </w:pPr>
      <w:r>
        <w:rPr>
          <w:rFonts w:hint="eastAsia" w:ascii="宋体" w:hAnsi="宋体" w:cs="宋体"/>
          <w:b/>
          <w:bCs/>
          <w:color w:val="auto"/>
          <w:kern w:val="0"/>
          <w:sz w:val="40"/>
          <w:szCs w:val="40"/>
          <w:rPrChange w:id="15" w:author="红尘" w:date="2025-03-25T10:54:23Z">
            <w:rPr>
              <w:rFonts w:hint="eastAsia" w:ascii="宋体" w:hAnsi="宋体" w:cs="宋体"/>
              <w:b/>
              <w:bCs/>
              <w:kern w:val="0"/>
              <w:sz w:val="40"/>
              <w:szCs w:val="40"/>
            </w:rPr>
          </w:rPrChange>
        </w:rPr>
        <w:t>采购人：重庆市文物考古研究院</w:t>
      </w:r>
    </w:p>
    <w:p w14:paraId="144ACAA7">
      <w:pPr>
        <w:widowControl/>
        <w:shd w:val="clear" w:color="auto" w:fill="FFFFFF"/>
        <w:spacing w:line="500" w:lineRule="exact"/>
        <w:jc w:val="center"/>
        <w:rPr>
          <w:rFonts w:ascii="宋体" w:hAnsi="宋体" w:cs="宋体"/>
          <w:b/>
          <w:bCs/>
          <w:color w:val="auto"/>
          <w:kern w:val="0"/>
          <w:sz w:val="40"/>
          <w:szCs w:val="40"/>
          <w:rPrChange w:id="16" w:author="红尘" w:date="2025-03-25T10:54:23Z">
            <w:rPr>
              <w:rFonts w:ascii="宋体" w:hAnsi="宋体" w:cs="宋体"/>
              <w:b/>
              <w:bCs/>
              <w:kern w:val="0"/>
              <w:sz w:val="40"/>
              <w:szCs w:val="40"/>
            </w:rPr>
          </w:rPrChange>
        </w:rPr>
      </w:pPr>
      <w:r>
        <w:rPr>
          <w:rFonts w:hint="eastAsia" w:ascii="宋体" w:hAnsi="宋体" w:cs="宋体"/>
          <w:b/>
          <w:bCs/>
          <w:color w:val="auto"/>
          <w:kern w:val="0"/>
          <w:sz w:val="40"/>
          <w:szCs w:val="40"/>
          <w:rPrChange w:id="17" w:author="红尘" w:date="2025-03-25T10:54:23Z">
            <w:rPr>
              <w:rFonts w:hint="eastAsia" w:ascii="宋体" w:hAnsi="宋体" w:cs="宋体"/>
              <w:b/>
              <w:bCs/>
              <w:kern w:val="0"/>
              <w:sz w:val="40"/>
              <w:szCs w:val="40"/>
            </w:rPr>
          </w:rPrChange>
        </w:rPr>
        <w:t xml:space="preserve">        （重庆文化遗产保护中心）</w:t>
      </w:r>
    </w:p>
    <w:p w14:paraId="2F15EBB3">
      <w:pPr>
        <w:widowControl/>
        <w:shd w:val="clear" w:color="auto" w:fill="FFFFFF"/>
        <w:spacing w:line="500" w:lineRule="exact"/>
        <w:jc w:val="center"/>
        <w:rPr>
          <w:rFonts w:ascii="宋体" w:hAnsi="宋体" w:cs="宋体"/>
          <w:b/>
          <w:bCs/>
          <w:color w:val="auto"/>
          <w:kern w:val="0"/>
          <w:sz w:val="32"/>
          <w:szCs w:val="32"/>
          <w:rPrChange w:id="18" w:author="红尘" w:date="2025-03-25T10:54:23Z">
            <w:rPr>
              <w:rFonts w:ascii="宋体" w:hAnsi="宋体" w:cs="宋体"/>
              <w:b/>
              <w:bCs/>
              <w:kern w:val="0"/>
              <w:sz w:val="32"/>
              <w:szCs w:val="32"/>
            </w:rPr>
          </w:rPrChange>
        </w:rPr>
      </w:pPr>
    </w:p>
    <w:p w14:paraId="4DFCECBC">
      <w:pPr>
        <w:widowControl/>
        <w:shd w:val="clear" w:color="auto" w:fill="FFFFFF"/>
        <w:spacing w:line="500" w:lineRule="exact"/>
        <w:jc w:val="center"/>
        <w:rPr>
          <w:rFonts w:ascii="宋体" w:hAnsi="宋体" w:cs="宋体"/>
          <w:b/>
          <w:bCs/>
          <w:color w:val="auto"/>
          <w:kern w:val="0"/>
          <w:sz w:val="32"/>
          <w:szCs w:val="32"/>
          <w:rPrChange w:id="19" w:author="红尘" w:date="2025-03-25T10:54:23Z">
            <w:rPr>
              <w:rFonts w:ascii="宋体" w:hAnsi="宋体" w:cs="宋体"/>
              <w:b/>
              <w:bCs/>
              <w:kern w:val="0"/>
              <w:sz w:val="32"/>
              <w:szCs w:val="32"/>
            </w:rPr>
          </w:rPrChange>
        </w:rPr>
      </w:pPr>
    </w:p>
    <w:p w14:paraId="375FDEC7">
      <w:pPr>
        <w:widowControl/>
        <w:shd w:val="clear" w:color="auto" w:fill="FFFFFF"/>
        <w:spacing w:line="500" w:lineRule="exact"/>
        <w:jc w:val="center"/>
        <w:rPr>
          <w:rFonts w:ascii="宋体" w:hAnsi="宋体" w:cs="宋体"/>
          <w:b/>
          <w:bCs/>
          <w:color w:val="auto"/>
          <w:kern w:val="0"/>
          <w:sz w:val="32"/>
          <w:szCs w:val="32"/>
          <w:rPrChange w:id="20" w:author="红尘" w:date="2025-03-25T10:54:23Z">
            <w:rPr>
              <w:rFonts w:ascii="宋体" w:hAnsi="宋体" w:cs="宋体"/>
              <w:b/>
              <w:bCs/>
              <w:kern w:val="0"/>
              <w:sz w:val="32"/>
              <w:szCs w:val="32"/>
            </w:rPr>
          </w:rPrChange>
        </w:rPr>
      </w:pPr>
      <w:r>
        <w:rPr>
          <w:rFonts w:hint="eastAsia" w:ascii="宋体" w:hAnsi="宋体" w:cs="宋体"/>
          <w:b/>
          <w:bCs/>
          <w:color w:val="auto"/>
          <w:kern w:val="0"/>
          <w:sz w:val="32"/>
          <w:szCs w:val="32"/>
          <w:rPrChange w:id="21" w:author="红尘" w:date="2025-03-25T10:54:23Z">
            <w:rPr>
              <w:rFonts w:hint="eastAsia" w:ascii="宋体" w:hAnsi="宋体" w:cs="宋体"/>
              <w:b/>
              <w:bCs/>
              <w:kern w:val="0"/>
              <w:sz w:val="32"/>
              <w:szCs w:val="32"/>
            </w:rPr>
          </w:rPrChange>
        </w:rPr>
        <w:t>二〇二五年三月</w:t>
      </w:r>
    </w:p>
    <w:p w14:paraId="70B193A4">
      <w:pPr>
        <w:widowControl/>
        <w:shd w:val="clear" w:color="auto" w:fill="FFFFFF"/>
        <w:spacing w:line="500" w:lineRule="exact"/>
        <w:jc w:val="center"/>
        <w:rPr>
          <w:rFonts w:ascii="宋体" w:hAnsi="宋体" w:cs="宋体"/>
          <w:b/>
          <w:bCs/>
          <w:color w:val="auto"/>
          <w:kern w:val="0"/>
          <w:sz w:val="32"/>
          <w:szCs w:val="32"/>
          <w:rPrChange w:id="22" w:author="红尘" w:date="2025-03-25T10:54:23Z">
            <w:rPr>
              <w:rFonts w:ascii="宋体" w:hAnsi="宋体" w:cs="宋体"/>
              <w:b/>
              <w:bCs/>
              <w:kern w:val="0"/>
              <w:sz w:val="32"/>
              <w:szCs w:val="32"/>
            </w:rPr>
          </w:rPrChange>
        </w:rPr>
      </w:pPr>
    </w:p>
    <w:p w14:paraId="5E566DF8">
      <w:pPr>
        <w:widowControl/>
        <w:shd w:val="clear" w:color="auto" w:fill="FFFFFF"/>
        <w:spacing w:line="500" w:lineRule="exact"/>
        <w:jc w:val="center"/>
        <w:rPr>
          <w:rFonts w:ascii="宋体" w:hAnsi="宋体" w:cs="宋体"/>
          <w:b/>
          <w:bCs/>
          <w:color w:val="auto"/>
          <w:kern w:val="0"/>
          <w:sz w:val="32"/>
          <w:szCs w:val="32"/>
          <w:rPrChange w:id="23" w:author="红尘" w:date="2025-03-25T10:54:23Z">
            <w:rPr>
              <w:rFonts w:ascii="宋体" w:hAnsi="宋体" w:cs="宋体"/>
              <w:b/>
              <w:bCs/>
              <w:kern w:val="0"/>
              <w:sz w:val="32"/>
              <w:szCs w:val="32"/>
            </w:rPr>
          </w:rPrChange>
        </w:rPr>
      </w:pPr>
    </w:p>
    <w:p w14:paraId="5CA172C1">
      <w:pPr>
        <w:widowControl/>
        <w:shd w:val="clear" w:color="auto" w:fill="FFFFFF"/>
        <w:spacing w:line="500" w:lineRule="exact"/>
        <w:jc w:val="center"/>
        <w:rPr>
          <w:rFonts w:ascii="宋体" w:hAnsi="宋体" w:cs="宋体"/>
          <w:b/>
          <w:bCs/>
          <w:color w:val="auto"/>
          <w:kern w:val="0"/>
          <w:sz w:val="32"/>
          <w:szCs w:val="32"/>
          <w:rPrChange w:id="24" w:author="红尘" w:date="2025-03-25T10:54:23Z">
            <w:rPr>
              <w:rFonts w:ascii="宋体" w:hAnsi="宋体" w:cs="宋体"/>
              <w:b/>
              <w:bCs/>
              <w:kern w:val="0"/>
              <w:sz w:val="32"/>
              <w:szCs w:val="32"/>
            </w:rPr>
          </w:rPrChange>
        </w:rPr>
      </w:pPr>
    </w:p>
    <w:p w14:paraId="4EB34BD8">
      <w:pPr>
        <w:widowControl/>
        <w:shd w:val="clear" w:color="auto" w:fill="FFFFFF"/>
        <w:spacing w:line="500" w:lineRule="exact"/>
        <w:jc w:val="center"/>
        <w:rPr>
          <w:rFonts w:ascii="宋体" w:hAnsi="宋体" w:cs="宋体"/>
          <w:b/>
          <w:bCs/>
          <w:color w:val="auto"/>
          <w:kern w:val="0"/>
          <w:sz w:val="32"/>
          <w:szCs w:val="32"/>
          <w:rPrChange w:id="25" w:author="红尘" w:date="2025-03-25T10:54:23Z">
            <w:rPr>
              <w:rFonts w:ascii="宋体" w:hAnsi="宋体" w:cs="宋体"/>
              <w:b/>
              <w:bCs/>
              <w:kern w:val="0"/>
              <w:sz w:val="32"/>
              <w:szCs w:val="32"/>
            </w:rPr>
          </w:rPrChange>
        </w:rPr>
      </w:pPr>
    </w:p>
    <w:p w14:paraId="5ED7F108">
      <w:pPr>
        <w:pStyle w:val="16"/>
        <w:rPr>
          <w:color w:val="auto"/>
          <w:rPrChange w:id="26" w:author="红尘" w:date="2025-03-25T10:54:23Z">
            <w:rPr/>
          </w:rPrChange>
        </w:rPr>
      </w:pPr>
    </w:p>
    <w:p w14:paraId="4109679B">
      <w:pPr>
        <w:rPr>
          <w:color w:val="auto"/>
          <w:rPrChange w:id="27" w:author="红尘" w:date="2025-03-25T10:54:23Z">
            <w:rPr/>
          </w:rPrChange>
        </w:rPr>
      </w:pPr>
    </w:p>
    <w:p w14:paraId="10A54B99">
      <w:pPr>
        <w:rPr>
          <w:color w:val="auto"/>
          <w:rPrChange w:id="28" w:author="红尘" w:date="2025-03-25T10:54:23Z">
            <w:rPr/>
          </w:rPrChange>
        </w:rPr>
      </w:pPr>
    </w:p>
    <w:p w14:paraId="1B5AA6E8">
      <w:pPr>
        <w:widowControl/>
        <w:shd w:val="clear" w:color="auto" w:fill="FFFFFF"/>
        <w:spacing w:line="500" w:lineRule="exact"/>
        <w:rPr>
          <w:rFonts w:ascii="宋体" w:hAnsi="宋体" w:cs="宋体"/>
          <w:b/>
          <w:bCs/>
          <w:color w:val="auto"/>
          <w:kern w:val="0"/>
          <w:sz w:val="32"/>
          <w:szCs w:val="32"/>
          <w:rPrChange w:id="29" w:author="红尘" w:date="2025-03-25T10:54:23Z">
            <w:rPr>
              <w:rFonts w:ascii="宋体" w:hAnsi="宋体" w:cs="宋体"/>
              <w:b/>
              <w:bCs/>
              <w:kern w:val="0"/>
              <w:sz w:val="32"/>
              <w:szCs w:val="32"/>
            </w:rPr>
          </w:rPrChange>
        </w:rPr>
      </w:pPr>
    </w:p>
    <w:p w14:paraId="66F06D0F">
      <w:pPr>
        <w:widowControl/>
        <w:shd w:val="clear" w:color="auto" w:fill="FFFFFF"/>
        <w:spacing w:line="460" w:lineRule="exact"/>
        <w:jc w:val="center"/>
        <w:rPr>
          <w:rFonts w:ascii="宋体" w:hAnsi="宋体" w:cs="宋体"/>
          <w:b/>
          <w:bCs/>
          <w:color w:val="auto"/>
          <w:kern w:val="0"/>
          <w:sz w:val="32"/>
          <w:szCs w:val="32"/>
          <w:rPrChange w:id="30" w:author="红尘" w:date="2025-03-25T10:54:23Z">
            <w:rPr>
              <w:rFonts w:ascii="宋体" w:hAnsi="宋体" w:cs="宋体"/>
              <w:b/>
              <w:bCs/>
              <w:kern w:val="0"/>
              <w:sz w:val="32"/>
              <w:szCs w:val="32"/>
            </w:rPr>
          </w:rPrChange>
        </w:rPr>
      </w:pPr>
      <w:r>
        <w:rPr>
          <w:rFonts w:hint="eastAsia" w:ascii="宋体" w:hAnsi="宋体" w:cs="宋体"/>
          <w:b/>
          <w:bCs/>
          <w:color w:val="auto"/>
          <w:kern w:val="0"/>
          <w:sz w:val="32"/>
          <w:szCs w:val="32"/>
          <w:rPrChange w:id="31" w:author="红尘" w:date="2025-03-25T10:54:23Z">
            <w:rPr>
              <w:rFonts w:hint="eastAsia" w:ascii="宋体" w:hAnsi="宋体" w:cs="宋体"/>
              <w:b/>
              <w:bCs/>
              <w:kern w:val="0"/>
              <w:sz w:val="32"/>
              <w:szCs w:val="32"/>
            </w:rPr>
          </w:rPrChange>
        </w:rPr>
        <w:t>询价公告</w:t>
      </w:r>
    </w:p>
    <w:p w14:paraId="5B488464">
      <w:pPr>
        <w:pStyle w:val="20"/>
        <w:widowControl/>
        <w:numPr>
          <w:ilvl w:val="0"/>
          <w:numId w:val="1"/>
        </w:numPr>
        <w:shd w:val="clear" w:color="auto" w:fill="FFFFFF"/>
        <w:spacing w:line="460" w:lineRule="exact"/>
        <w:ind w:firstLineChars="0"/>
        <w:jc w:val="left"/>
        <w:rPr>
          <w:rFonts w:ascii="宋体" w:hAnsi="宋体" w:cs="宋体"/>
          <w:color w:val="auto"/>
          <w:kern w:val="0"/>
          <w:sz w:val="24"/>
          <w:szCs w:val="24"/>
          <w:rPrChange w:id="32" w:author="红尘" w:date="2025-03-25T10:54:23Z">
            <w:rPr>
              <w:rFonts w:ascii="宋体" w:hAnsi="宋体" w:cs="宋体"/>
              <w:kern w:val="0"/>
              <w:sz w:val="24"/>
              <w:szCs w:val="24"/>
            </w:rPr>
          </w:rPrChange>
        </w:rPr>
      </w:pPr>
      <w:r>
        <w:rPr>
          <w:rFonts w:hint="eastAsia" w:ascii="宋体" w:hAnsi="宋体" w:cs="宋体"/>
          <w:b/>
          <w:bCs/>
          <w:color w:val="auto"/>
          <w:kern w:val="0"/>
          <w:sz w:val="24"/>
          <w:szCs w:val="24"/>
          <w:rPrChange w:id="33" w:author="红尘" w:date="2025-03-25T10:54:23Z">
            <w:rPr>
              <w:rFonts w:hint="eastAsia" w:ascii="宋体" w:hAnsi="宋体" w:cs="宋体"/>
              <w:b/>
              <w:bCs/>
              <w:kern w:val="0"/>
              <w:sz w:val="24"/>
              <w:szCs w:val="24"/>
            </w:rPr>
          </w:rPrChange>
        </w:rPr>
        <w:t>服务内容</w:t>
      </w:r>
    </w:p>
    <w:p w14:paraId="2D53AC40">
      <w:pPr>
        <w:pStyle w:val="20"/>
        <w:widowControl/>
        <w:shd w:val="clear" w:color="auto" w:fill="FFFFFF"/>
        <w:spacing w:line="460" w:lineRule="exact"/>
        <w:ind w:firstLine="480"/>
        <w:jc w:val="left"/>
        <w:rPr>
          <w:rFonts w:ascii="宋体" w:hAnsi="宋体" w:cs="宋体"/>
          <w:color w:val="auto"/>
          <w:sz w:val="24"/>
          <w:szCs w:val="24"/>
          <w:rPrChange w:id="34" w:author="红尘" w:date="2025-03-25T10:54:23Z">
            <w:rPr>
              <w:rFonts w:ascii="宋体" w:hAnsi="宋体" w:cs="宋体"/>
              <w:sz w:val="24"/>
              <w:szCs w:val="24"/>
            </w:rPr>
          </w:rPrChange>
        </w:rPr>
      </w:pPr>
      <w:r>
        <w:rPr>
          <w:rFonts w:ascii="宋体" w:hAnsi="宋体" w:cs="宋体"/>
          <w:color w:val="auto"/>
          <w:sz w:val="24"/>
          <w:szCs w:val="24"/>
          <w:rPrChange w:id="35" w:author="红尘" w:date="2025-03-25T10:54:23Z">
            <w:rPr>
              <w:rFonts w:ascii="宋体" w:hAnsi="宋体" w:cs="宋体"/>
              <w:sz w:val="24"/>
              <w:szCs w:val="24"/>
            </w:rPr>
          </w:rPrChange>
        </w:rPr>
        <w:t>为</w:t>
      </w:r>
      <w:r>
        <w:rPr>
          <w:rFonts w:hint="eastAsia" w:ascii="宋体" w:hAnsi="宋体" w:cs="宋体"/>
          <w:color w:val="auto"/>
          <w:sz w:val="24"/>
          <w:szCs w:val="24"/>
          <w:rPrChange w:id="36" w:author="红尘" w:date="2025-03-25T10:54:23Z">
            <w:rPr>
              <w:rFonts w:hint="eastAsia" w:ascii="宋体" w:hAnsi="宋体" w:cs="宋体"/>
              <w:sz w:val="24"/>
              <w:szCs w:val="24"/>
            </w:rPr>
          </w:rPrChange>
        </w:rPr>
        <w:t>确保我院正常供电，</w:t>
      </w:r>
      <w:r>
        <w:rPr>
          <w:rFonts w:ascii="宋体" w:hAnsi="宋体" w:cs="宋体"/>
          <w:color w:val="auto"/>
          <w:sz w:val="24"/>
          <w:szCs w:val="24"/>
          <w:rPrChange w:id="37" w:author="红尘" w:date="2025-03-25T10:54:23Z">
            <w:rPr>
              <w:rFonts w:ascii="宋体" w:hAnsi="宋体" w:cs="宋体"/>
              <w:sz w:val="24"/>
              <w:szCs w:val="24"/>
            </w:rPr>
          </w:rPrChange>
        </w:rPr>
        <w:t>保障</w:t>
      </w:r>
      <w:r>
        <w:rPr>
          <w:rFonts w:hint="eastAsia" w:ascii="宋体" w:hAnsi="宋体" w:cs="宋体"/>
          <w:color w:val="auto"/>
          <w:sz w:val="24"/>
          <w:szCs w:val="24"/>
          <w:rPrChange w:id="38" w:author="红尘" w:date="2025-03-25T10:54:23Z">
            <w:rPr>
              <w:rFonts w:hint="eastAsia" w:ascii="宋体" w:hAnsi="宋体" w:cs="宋体"/>
              <w:sz w:val="24"/>
              <w:szCs w:val="24"/>
            </w:rPr>
          </w:rPrChange>
        </w:rPr>
        <w:t>全院职工的正常办公，现需要进行重新寻找运维单位对高压设备进行定检定试、</w:t>
      </w:r>
      <w:r>
        <w:rPr>
          <w:rFonts w:ascii="宋体" w:hAnsi="宋体" w:cs="宋体"/>
          <w:color w:val="auto"/>
          <w:sz w:val="24"/>
          <w:szCs w:val="24"/>
          <w:rPrChange w:id="39" w:author="红尘" w:date="2025-03-25T10:54:23Z">
            <w:rPr>
              <w:rFonts w:ascii="宋体" w:hAnsi="宋体" w:cs="宋体"/>
              <w:sz w:val="24"/>
              <w:szCs w:val="24"/>
            </w:rPr>
          </w:rPrChange>
        </w:rPr>
        <w:t>日常</w:t>
      </w:r>
      <w:r>
        <w:rPr>
          <w:rFonts w:hint="eastAsia" w:ascii="宋体" w:hAnsi="宋体" w:cs="宋体"/>
          <w:color w:val="auto"/>
          <w:sz w:val="24"/>
          <w:szCs w:val="24"/>
          <w:rPrChange w:id="40" w:author="红尘" w:date="2025-03-25T10:54:23Z">
            <w:rPr>
              <w:rFonts w:hint="eastAsia" w:ascii="宋体" w:hAnsi="宋体" w:cs="宋体"/>
              <w:sz w:val="24"/>
              <w:szCs w:val="24"/>
            </w:rPr>
          </w:rPrChange>
        </w:rPr>
        <w:t>巡检维护和事故抢修工作，拟招合作完成该项目。</w:t>
      </w:r>
    </w:p>
    <w:p w14:paraId="7699F955">
      <w:pPr>
        <w:pStyle w:val="20"/>
        <w:widowControl/>
        <w:shd w:val="clear" w:color="auto" w:fill="FFFFFF"/>
        <w:spacing w:line="460" w:lineRule="exact"/>
        <w:ind w:left="240" w:firstLine="240" w:firstLineChars="100"/>
        <w:jc w:val="left"/>
        <w:rPr>
          <w:rFonts w:ascii="宋体" w:hAnsi="宋体" w:cs="宋体"/>
          <w:b/>
          <w:bCs/>
          <w:color w:val="auto"/>
          <w:kern w:val="0"/>
          <w:sz w:val="24"/>
          <w:szCs w:val="24"/>
          <w:rPrChange w:id="41" w:author="红尘" w:date="2025-03-25T10:54:23Z">
            <w:rPr>
              <w:rFonts w:ascii="宋体" w:hAnsi="宋体" w:cs="宋体"/>
              <w:b/>
              <w:bCs/>
              <w:kern w:val="0"/>
              <w:sz w:val="24"/>
              <w:szCs w:val="24"/>
            </w:rPr>
          </w:rPrChange>
        </w:rPr>
      </w:pPr>
      <w:r>
        <w:rPr>
          <w:rFonts w:hint="eastAsia" w:ascii="宋体" w:hAnsi="宋体" w:cs="宋体"/>
          <w:color w:val="auto"/>
          <w:kern w:val="0"/>
          <w:sz w:val="24"/>
          <w:szCs w:val="24"/>
          <w:rPrChange w:id="42" w:author="红尘" w:date="2025-03-25T10:54:23Z">
            <w:rPr>
              <w:rFonts w:hint="eastAsia" w:ascii="宋体" w:hAnsi="宋体" w:cs="宋体"/>
              <w:kern w:val="0"/>
              <w:sz w:val="24"/>
              <w:szCs w:val="24"/>
            </w:rPr>
          </w:rPrChange>
        </w:rPr>
        <w:t>二、</w:t>
      </w:r>
      <w:r>
        <w:rPr>
          <w:rFonts w:hint="eastAsia" w:ascii="宋体" w:hAnsi="宋体" w:cs="宋体"/>
          <w:b/>
          <w:bCs/>
          <w:color w:val="auto"/>
          <w:kern w:val="0"/>
          <w:sz w:val="24"/>
          <w:szCs w:val="24"/>
          <w:rPrChange w:id="43" w:author="红尘" w:date="2025-03-25T10:54:23Z">
            <w:rPr>
              <w:rFonts w:hint="eastAsia" w:ascii="宋体" w:hAnsi="宋体" w:cs="宋体"/>
              <w:b/>
              <w:bCs/>
              <w:kern w:val="0"/>
              <w:sz w:val="24"/>
              <w:szCs w:val="24"/>
            </w:rPr>
          </w:rPrChange>
        </w:rPr>
        <w:t>采购最高限价：</w:t>
      </w:r>
    </w:p>
    <w:p w14:paraId="74F4A62A">
      <w:pPr>
        <w:widowControl/>
        <w:shd w:val="clear" w:color="auto" w:fill="FFFFFF"/>
        <w:spacing w:line="460" w:lineRule="exact"/>
        <w:ind w:firstLine="480" w:firstLineChars="200"/>
        <w:rPr>
          <w:rFonts w:ascii="宋体" w:hAnsi="宋体" w:cs="宋体"/>
          <w:color w:val="auto"/>
          <w:sz w:val="24"/>
          <w:szCs w:val="24"/>
          <w:rPrChange w:id="44" w:author="红尘" w:date="2025-03-25T10:54:23Z">
            <w:rPr>
              <w:rFonts w:ascii="宋体" w:hAnsi="宋体" w:cs="宋体"/>
              <w:sz w:val="24"/>
              <w:szCs w:val="24"/>
            </w:rPr>
          </w:rPrChange>
        </w:rPr>
      </w:pPr>
      <w:r>
        <w:rPr>
          <w:rFonts w:hint="eastAsia" w:ascii="宋体" w:hAnsi="宋体" w:cs="宋体"/>
          <w:color w:val="auto"/>
          <w:sz w:val="24"/>
          <w:szCs w:val="24"/>
          <w:rPrChange w:id="45" w:author="红尘" w:date="2025-03-25T10:54:23Z">
            <w:rPr>
              <w:rFonts w:hint="eastAsia" w:ascii="宋体" w:hAnsi="宋体" w:cs="宋体"/>
              <w:sz w:val="24"/>
              <w:szCs w:val="24"/>
            </w:rPr>
          </w:rPrChange>
        </w:rPr>
        <w:t>人民币19780.00元，大写：壹万玖仟柒佰捌拾元整。</w:t>
      </w:r>
    </w:p>
    <w:p w14:paraId="29CC7000">
      <w:pPr>
        <w:widowControl/>
        <w:shd w:val="clear" w:color="auto" w:fill="FFFFFF"/>
        <w:spacing w:line="460" w:lineRule="exact"/>
        <w:ind w:firstLine="482" w:firstLineChars="200"/>
        <w:jc w:val="left"/>
        <w:rPr>
          <w:rFonts w:ascii="宋体" w:hAnsi="宋体" w:cs="宋体"/>
          <w:color w:val="auto"/>
          <w:kern w:val="0"/>
          <w:sz w:val="24"/>
          <w:szCs w:val="24"/>
          <w:rPrChange w:id="46" w:author="红尘" w:date="2025-03-25T10:54:23Z">
            <w:rPr>
              <w:rFonts w:ascii="宋体" w:hAnsi="宋体" w:cs="宋体"/>
              <w:kern w:val="0"/>
              <w:sz w:val="24"/>
              <w:szCs w:val="24"/>
            </w:rPr>
          </w:rPrChange>
        </w:rPr>
      </w:pPr>
      <w:r>
        <w:rPr>
          <w:rFonts w:hint="eastAsia" w:ascii="宋体" w:hAnsi="宋体" w:cs="宋体"/>
          <w:b/>
          <w:bCs/>
          <w:color w:val="auto"/>
          <w:kern w:val="0"/>
          <w:sz w:val="24"/>
          <w:szCs w:val="24"/>
          <w:rPrChange w:id="47" w:author="红尘" w:date="2025-03-25T10:54:23Z">
            <w:rPr>
              <w:rFonts w:hint="eastAsia" w:ascii="宋体" w:hAnsi="宋体" w:cs="宋体"/>
              <w:b/>
              <w:bCs/>
              <w:kern w:val="0"/>
              <w:sz w:val="24"/>
              <w:szCs w:val="24"/>
            </w:rPr>
          </w:rPrChange>
        </w:rPr>
        <w:t>三、技术要求</w:t>
      </w:r>
    </w:p>
    <w:p w14:paraId="1816B0DF">
      <w:pPr>
        <w:adjustRightInd w:val="0"/>
        <w:snapToGrid w:val="0"/>
        <w:spacing w:line="460" w:lineRule="exact"/>
        <w:ind w:firstLine="720" w:firstLineChars="300"/>
        <w:rPr>
          <w:rFonts w:hint="eastAsia" w:ascii="宋体" w:hAnsi="宋体" w:cs="宋体"/>
          <w:color w:val="auto"/>
          <w:sz w:val="24"/>
          <w:szCs w:val="24"/>
          <w:rPrChange w:id="48" w:author="红尘" w:date="2025-03-25T10:54:23Z">
            <w:rPr>
              <w:rFonts w:hint="eastAsia" w:ascii="宋体" w:hAnsi="宋体" w:cs="宋体"/>
              <w:color w:val="FF0000"/>
              <w:sz w:val="24"/>
              <w:szCs w:val="24"/>
            </w:rPr>
          </w:rPrChange>
        </w:rPr>
      </w:pPr>
      <w:r>
        <w:rPr>
          <w:rFonts w:hint="eastAsia" w:ascii="宋体" w:hAnsi="宋体" w:cs="宋体"/>
          <w:color w:val="auto"/>
          <w:sz w:val="24"/>
          <w:szCs w:val="24"/>
          <w:rPrChange w:id="49" w:author="红尘" w:date="2025-03-25T10:54:23Z">
            <w:rPr>
              <w:rFonts w:hint="eastAsia" w:ascii="宋体" w:hAnsi="宋体" w:cs="宋体"/>
              <w:color w:val="FF0000"/>
              <w:sz w:val="24"/>
              <w:szCs w:val="24"/>
            </w:rPr>
          </w:rPrChange>
        </w:rPr>
        <w:t>1.必须配备2人或以上持有高压电工证的操作人员进行日常维护，</w:t>
      </w:r>
      <w:r>
        <w:rPr>
          <w:rFonts w:ascii="宋体" w:hAnsi="宋体" w:cs="宋体"/>
          <w:color w:val="auto"/>
          <w:sz w:val="24"/>
          <w:szCs w:val="24"/>
          <w:rPrChange w:id="50" w:author="红尘" w:date="2025-03-25T10:54:23Z">
            <w:rPr>
              <w:rFonts w:ascii="宋体" w:hAnsi="宋体" w:cs="宋体"/>
              <w:color w:val="FF0000"/>
              <w:sz w:val="24"/>
              <w:szCs w:val="24"/>
            </w:rPr>
          </w:rPrChange>
        </w:rPr>
        <w:t>检修</w:t>
      </w:r>
      <w:r>
        <w:rPr>
          <w:rFonts w:hint="eastAsia" w:ascii="宋体" w:hAnsi="宋体" w:cs="宋体"/>
          <w:color w:val="auto"/>
          <w:sz w:val="24"/>
          <w:szCs w:val="24"/>
          <w:rPrChange w:id="51" w:author="红尘" w:date="2025-03-25T10:54:23Z">
            <w:rPr>
              <w:rFonts w:hint="eastAsia" w:ascii="宋体" w:hAnsi="宋体" w:cs="宋体"/>
              <w:color w:val="FF0000"/>
              <w:sz w:val="24"/>
              <w:szCs w:val="24"/>
            </w:rPr>
          </w:rPrChange>
        </w:rPr>
        <w:t>和清洁保养；</w:t>
      </w:r>
    </w:p>
    <w:p w14:paraId="2102B905">
      <w:pPr>
        <w:adjustRightInd w:val="0"/>
        <w:snapToGrid w:val="0"/>
        <w:spacing w:line="460" w:lineRule="exact"/>
        <w:ind w:firstLine="720" w:firstLineChars="300"/>
        <w:rPr>
          <w:rFonts w:hint="eastAsia" w:ascii="宋体" w:hAnsi="宋体" w:cs="宋体"/>
          <w:color w:val="auto"/>
          <w:sz w:val="24"/>
          <w:szCs w:val="24"/>
          <w:rPrChange w:id="52" w:author="红尘" w:date="2025-03-25T10:54:23Z">
            <w:rPr>
              <w:rFonts w:hint="eastAsia" w:ascii="宋体" w:hAnsi="宋体" w:cs="宋体"/>
              <w:color w:val="FF0000"/>
              <w:sz w:val="24"/>
              <w:szCs w:val="24"/>
            </w:rPr>
          </w:rPrChange>
        </w:rPr>
      </w:pPr>
      <w:r>
        <w:rPr>
          <w:rFonts w:hint="eastAsia" w:ascii="宋体" w:hAnsi="宋体" w:cs="宋体"/>
          <w:color w:val="auto"/>
          <w:sz w:val="24"/>
          <w:szCs w:val="24"/>
          <w:rPrChange w:id="53" w:author="红尘" w:date="2025-03-25T10:54:23Z">
            <w:rPr>
              <w:rFonts w:hint="eastAsia" w:ascii="宋体" w:hAnsi="宋体" w:cs="宋体"/>
              <w:color w:val="FF0000"/>
              <w:sz w:val="24"/>
              <w:szCs w:val="24"/>
            </w:rPr>
          </w:rPrChange>
        </w:rPr>
        <w:t>2.维护方式采用定期巡视方式，</w:t>
      </w:r>
      <w:r>
        <w:rPr>
          <w:rFonts w:ascii="宋体" w:hAnsi="宋体" w:cs="宋体"/>
          <w:color w:val="auto"/>
          <w:sz w:val="24"/>
          <w:szCs w:val="24"/>
          <w:rPrChange w:id="54" w:author="红尘" w:date="2025-03-25T10:54:23Z">
            <w:rPr>
              <w:rFonts w:ascii="宋体" w:hAnsi="宋体" w:cs="宋体"/>
              <w:color w:val="FF0000"/>
              <w:sz w:val="24"/>
              <w:szCs w:val="24"/>
            </w:rPr>
          </w:rPrChange>
        </w:rPr>
        <w:t>每月</w:t>
      </w:r>
      <w:r>
        <w:rPr>
          <w:rFonts w:hint="eastAsia" w:ascii="宋体" w:hAnsi="宋体" w:cs="宋体"/>
          <w:color w:val="auto"/>
          <w:sz w:val="24"/>
          <w:szCs w:val="24"/>
          <w:rPrChange w:id="55" w:author="红尘" w:date="2025-03-25T10:54:23Z">
            <w:rPr>
              <w:rFonts w:hint="eastAsia" w:ascii="宋体" w:hAnsi="宋体" w:cs="宋体"/>
              <w:color w:val="FF0000"/>
              <w:sz w:val="24"/>
              <w:szCs w:val="24"/>
            </w:rPr>
          </w:rPrChange>
        </w:rPr>
        <w:t>一次，</w:t>
      </w:r>
      <w:r>
        <w:rPr>
          <w:rFonts w:ascii="宋体" w:hAnsi="宋体" w:cs="宋体"/>
          <w:color w:val="auto"/>
          <w:sz w:val="24"/>
          <w:szCs w:val="24"/>
          <w:rPrChange w:id="56" w:author="红尘" w:date="2025-03-25T10:54:23Z">
            <w:rPr>
              <w:rFonts w:ascii="宋体" w:hAnsi="宋体" w:cs="宋体"/>
              <w:color w:val="FF0000"/>
              <w:sz w:val="24"/>
              <w:szCs w:val="24"/>
            </w:rPr>
          </w:rPrChange>
        </w:rPr>
        <w:t>并</w:t>
      </w:r>
      <w:r>
        <w:rPr>
          <w:rFonts w:hint="eastAsia" w:ascii="宋体" w:hAnsi="宋体" w:cs="宋体"/>
          <w:color w:val="auto"/>
          <w:sz w:val="24"/>
          <w:szCs w:val="24"/>
          <w:rPrChange w:id="57" w:author="红尘" w:date="2025-03-25T10:54:23Z">
            <w:rPr>
              <w:rFonts w:hint="eastAsia" w:ascii="宋体" w:hAnsi="宋体" w:cs="宋体"/>
              <w:color w:val="FF0000"/>
              <w:sz w:val="24"/>
              <w:szCs w:val="24"/>
            </w:rPr>
          </w:rPrChange>
        </w:rPr>
        <w:t>做好维护记录，</w:t>
      </w:r>
      <w:r>
        <w:rPr>
          <w:rFonts w:ascii="宋体" w:hAnsi="宋体" w:cs="宋体"/>
          <w:color w:val="auto"/>
          <w:sz w:val="24"/>
          <w:szCs w:val="24"/>
          <w:rPrChange w:id="58" w:author="红尘" w:date="2025-03-25T10:54:23Z">
            <w:rPr>
              <w:rFonts w:ascii="宋体" w:hAnsi="宋体" w:cs="宋体"/>
              <w:color w:val="FF0000"/>
              <w:sz w:val="24"/>
              <w:szCs w:val="24"/>
            </w:rPr>
          </w:rPrChange>
        </w:rPr>
        <w:t>按时</w:t>
      </w:r>
      <w:r>
        <w:rPr>
          <w:rFonts w:hint="eastAsia" w:ascii="宋体" w:hAnsi="宋体" w:cs="宋体"/>
          <w:color w:val="auto"/>
          <w:sz w:val="24"/>
          <w:szCs w:val="24"/>
          <w:rPrChange w:id="59" w:author="红尘" w:date="2025-03-25T10:54:23Z">
            <w:rPr>
              <w:rFonts w:hint="eastAsia" w:ascii="宋体" w:hAnsi="宋体" w:cs="宋体"/>
              <w:color w:val="FF0000"/>
              <w:sz w:val="24"/>
              <w:szCs w:val="24"/>
            </w:rPr>
          </w:rPrChange>
        </w:rPr>
        <w:t>提交维护报告；</w:t>
      </w:r>
    </w:p>
    <w:p w14:paraId="0594613C">
      <w:pPr>
        <w:adjustRightInd w:val="0"/>
        <w:snapToGrid w:val="0"/>
        <w:spacing w:line="460" w:lineRule="exact"/>
        <w:ind w:firstLine="720" w:firstLineChars="300"/>
        <w:rPr>
          <w:rFonts w:ascii="宋体" w:hAnsi="宋体" w:cs="宋体"/>
          <w:color w:val="auto"/>
          <w:sz w:val="24"/>
          <w:szCs w:val="24"/>
          <w:rPrChange w:id="60" w:author="红尘" w:date="2025-03-25T10:54:23Z">
            <w:rPr>
              <w:rFonts w:ascii="宋体" w:hAnsi="宋体" w:cs="宋体"/>
              <w:color w:val="FF0000"/>
              <w:sz w:val="24"/>
              <w:szCs w:val="24"/>
            </w:rPr>
          </w:rPrChange>
        </w:rPr>
      </w:pPr>
      <w:r>
        <w:rPr>
          <w:rFonts w:hint="eastAsia" w:ascii="宋体" w:hAnsi="宋体" w:cs="宋体"/>
          <w:color w:val="auto"/>
          <w:sz w:val="24"/>
          <w:szCs w:val="24"/>
          <w:rPrChange w:id="61" w:author="红尘" w:date="2025-03-25T10:54:23Z">
            <w:rPr>
              <w:rFonts w:hint="eastAsia" w:ascii="宋体" w:hAnsi="宋体" w:cs="宋体"/>
              <w:color w:val="FF0000"/>
              <w:sz w:val="24"/>
              <w:szCs w:val="24"/>
            </w:rPr>
          </w:rPrChange>
        </w:rPr>
        <w:t>3.清洁保养方式为每半月一次，</w:t>
      </w:r>
      <w:r>
        <w:rPr>
          <w:rFonts w:ascii="宋体" w:hAnsi="宋体" w:cs="宋体"/>
          <w:color w:val="auto"/>
          <w:sz w:val="24"/>
          <w:szCs w:val="24"/>
          <w:rPrChange w:id="62" w:author="红尘" w:date="2025-03-25T10:54:23Z">
            <w:rPr>
              <w:rFonts w:ascii="宋体" w:hAnsi="宋体" w:cs="宋体"/>
              <w:color w:val="FF0000"/>
              <w:sz w:val="24"/>
              <w:szCs w:val="24"/>
            </w:rPr>
          </w:rPrChange>
        </w:rPr>
        <w:t>保障</w:t>
      </w:r>
      <w:r>
        <w:rPr>
          <w:rFonts w:hint="eastAsia" w:ascii="宋体" w:hAnsi="宋体" w:cs="宋体"/>
          <w:color w:val="auto"/>
          <w:sz w:val="24"/>
          <w:szCs w:val="24"/>
          <w:rPrChange w:id="63" w:author="红尘" w:date="2025-03-25T10:54:23Z">
            <w:rPr>
              <w:rFonts w:hint="eastAsia" w:ascii="宋体" w:hAnsi="宋体" w:cs="宋体"/>
              <w:color w:val="FF0000"/>
              <w:sz w:val="24"/>
              <w:szCs w:val="24"/>
            </w:rPr>
          </w:rPrChange>
        </w:rPr>
        <w:t>高压室内无灰尘；</w:t>
      </w:r>
    </w:p>
    <w:p w14:paraId="615D418C">
      <w:pPr>
        <w:adjustRightInd w:val="0"/>
        <w:snapToGrid w:val="0"/>
        <w:spacing w:line="460" w:lineRule="exact"/>
        <w:ind w:firstLine="720" w:firstLineChars="300"/>
        <w:rPr>
          <w:rFonts w:hint="eastAsia" w:ascii="宋体" w:hAnsi="宋体" w:cs="宋体"/>
          <w:color w:val="auto"/>
          <w:sz w:val="24"/>
          <w:szCs w:val="24"/>
          <w:rPrChange w:id="64" w:author="红尘" w:date="2025-03-25T10:54:23Z">
            <w:rPr>
              <w:rFonts w:hint="eastAsia" w:ascii="宋体" w:hAnsi="宋体" w:cs="宋体"/>
              <w:color w:val="FF0000"/>
              <w:sz w:val="24"/>
              <w:szCs w:val="24"/>
            </w:rPr>
          </w:rPrChange>
        </w:rPr>
      </w:pPr>
      <w:r>
        <w:rPr>
          <w:rFonts w:hint="eastAsia" w:ascii="宋体" w:hAnsi="宋体" w:cs="宋体"/>
          <w:color w:val="auto"/>
          <w:sz w:val="24"/>
          <w:szCs w:val="24"/>
          <w:rPrChange w:id="65" w:author="红尘" w:date="2025-03-25T10:54:23Z">
            <w:rPr>
              <w:rFonts w:hint="eastAsia" w:ascii="宋体" w:hAnsi="宋体" w:cs="宋体"/>
              <w:color w:val="FF0000"/>
              <w:sz w:val="24"/>
              <w:szCs w:val="24"/>
            </w:rPr>
          </w:rPrChange>
        </w:rPr>
        <w:t>4.除相应的月检报告外还需提供一次半年维保报告和全年维保报告。</w:t>
      </w:r>
    </w:p>
    <w:p w14:paraId="01B2C4D1">
      <w:pPr>
        <w:widowControl/>
        <w:shd w:val="clear" w:color="auto" w:fill="FFFFFF"/>
        <w:spacing w:line="500" w:lineRule="exact"/>
        <w:ind w:firstLine="482" w:firstLineChars="200"/>
        <w:jc w:val="left"/>
        <w:rPr>
          <w:rFonts w:ascii="宋体" w:hAnsi="宋体" w:cs="宋体"/>
          <w:b/>
          <w:color w:val="auto"/>
          <w:kern w:val="0"/>
          <w:sz w:val="24"/>
          <w:szCs w:val="24"/>
          <w:rPrChange w:id="66" w:author="红尘" w:date="2025-03-25T10:54:23Z">
            <w:rPr>
              <w:rFonts w:ascii="宋体" w:hAnsi="宋体" w:cs="宋体"/>
              <w:b/>
              <w:kern w:val="0"/>
              <w:sz w:val="24"/>
              <w:szCs w:val="24"/>
            </w:rPr>
          </w:rPrChange>
        </w:rPr>
      </w:pPr>
      <w:r>
        <w:rPr>
          <w:rFonts w:hint="eastAsia" w:ascii="宋体" w:hAnsi="宋体" w:cs="宋体"/>
          <w:b/>
          <w:color w:val="auto"/>
          <w:kern w:val="0"/>
          <w:sz w:val="24"/>
          <w:szCs w:val="24"/>
          <w:rPrChange w:id="67" w:author="红尘" w:date="2025-03-25T10:54:23Z">
            <w:rPr>
              <w:rFonts w:hint="eastAsia" w:ascii="宋体" w:hAnsi="宋体" w:cs="宋体"/>
              <w:b/>
              <w:kern w:val="0"/>
              <w:sz w:val="24"/>
              <w:szCs w:val="24"/>
            </w:rPr>
          </w:rPrChange>
        </w:rPr>
        <w:t>四、供应商资格要求</w:t>
      </w:r>
    </w:p>
    <w:p w14:paraId="1233E01E">
      <w:pPr>
        <w:widowControl/>
        <w:shd w:val="clear" w:color="auto" w:fill="FFFFFF"/>
        <w:spacing w:line="500" w:lineRule="exact"/>
        <w:ind w:firstLine="720" w:firstLineChars="300"/>
        <w:jc w:val="left"/>
        <w:rPr>
          <w:rFonts w:ascii="宋体" w:hAnsi="宋体" w:cs="宋体"/>
          <w:color w:val="auto"/>
          <w:sz w:val="24"/>
          <w:szCs w:val="24"/>
          <w:rPrChange w:id="68" w:author="红尘" w:date="2025-03-25T10:54:23Z">
            <w:rPr>
              <w:rFonts w:ascii="宋体" w:hAnsi="宋体" w:cs="宋体"/>
              <w:sz w:val="24"/>
              <w:szCs w:val="24"/>
            </w:rPr>
          </w:rPrChange>
        </w:rPr>
      </w:pPr>
      <w:r>
        <w:rPr>
          <w:rFonts w:hint="eastAsia" w:ascii="宋体" w:hAnsi="宋体" w:cs="宋体"/>
          <w:color w:val="auto"/>
          <w:sz w:val="24"/>
          <w:szCs w:val="24"/>
          <w:rPrChange w:id="69" w:author="红尘" w:date="2025-03-25T10:54:23Z">
            <w:rPr>
              <w:rFonts w:hint="eastAsia" w:ascii="宋体" w:hAnsi="宋体" w:cs="宋体"/>
              <w:sz w:val="24"/>
              <w:szCs w:val="24"/>
            </w:rPr>
          </w:rPrChange>
        </w:rPr>
        <w:t>1.具有独立承担民事责任能力；</w:t>
      </w:r>
    </w:p>
    <w:p w14:paraId="657FA504">
      <w:pPr>
        <w:widowControl/>
        <w:shd w:val="clear" w:color="auto" w:fill="FFFFFF"/>
        <w:spacing w:line="500" w:lineRule="exact"/>
        <w:ind w:firstLine="720" w:firstLineChars="300"/>
        <w:jc w:val="left"/>
        <w:rPr>
          <w:rFonts w:ascii="宋体" w:hAnsi="宋体" w:cs="宋体"/>
          <w:color w:val="auto"/>
          <w:sz w:val="24"/>
          <w:szCs w:val="24"/>
          <w:rPrChange w:id="70" w:author="红尘" w:date="2025-03-25T10:54:23Z">
            <w:rPr>
              <w:rFonts w:ascii="宋体" w:hAnsi="宋体" w:cs="宋体"/>
              <w:sz w:val="24"/>
              <w:szCs w:val="24"/>
            </w:rPr>
          </w:rPrChange>
        </w:rPr>
      </w:pPr>
      <w:r>
        <w:rPr>
          <w:rFonts w:hint="eastAsia" w:ascii="宋体" w:hAnsi="宋体" w:cs="宋体"/>
          <w:color w:val="auto"/>
          <w:sz w:val="24"/>
          <w:szCs w:val="24"/>
          <w:rPrChange w:id="71" w:author="红尘" w:date="2025-03-25T10:54:23Z">
            <w:rPr>
              <w:rFonts w:hint="eastAsia" w:ascii="宋体" w:hAnsi="宋体" w:cs="宋体"/>
              <w:sz w:val="24"/>
              <w:szCs w:val="24"/>
            </w:rPr>
          </w:rPrChange>
        </w:rPr>
        <w:t>2.具有良好商业信誉；</w:t>
      </w:r>
    </w:p>
    <w:p w14:paraId="071487DF">
      <w:pPr>
        <w:widowControl/>
        <w:shd w:val="clear" w:color="auto" w:fill="FFFFFF"/>
        <w:spacing w:line="500" w:lineRule="exact"/>
        <w:ind w:firstLine="720" w:firstLineChars="300"/>
        <w:jc w:val="left"/>
        <w:rPr>
          <w:rFonts w:ascii="宋体" w:hAnsi="宋体" w:cs="宋体"/>
          <w:color w:val="auto"/>
          <w:sz w:val="24"/>
          <w:szCs w:val="24"/>
          <w:rPrChange w:id="72" w:author="红尘" w:date="2025-03-25T10:54:23Z">
            <w:rPr>
              <w:rFonts w:ascii="宋体" w:hAnsi="宋体" w:cs="宋体"/>
              <w:sz w:val="24"/>
              <w:szCs w:val="24"/>
            </w:rPr>
          </w:rPrChange>
        </w:rPr>
      </w:pPr>
      <w:r>
        <w:rPr>
          <w:rFonts w:hint="eastAsia" w:ascii="宋体" w:hAnsi="宋体" w:cs="宋体"/>
          <w:color w:val="auto"/>
          <w:sz w:val="24"/>
          <w:szCs w:val="24"/>
          <w:rPrChange w:id="73" w:author="红尘" w:date="2025-03-25T10:54:23Z">
            <w:rPr>
              <w:rFonts w:hint="eastAsia" w:ascii="宋体" w:hAnsi="宋体" w:cs="宋体"/>
              <w:sz w:val="24"/>
              <w:szCs w:val="24"/>
            </w:rPr>
          </w:rPrChange>
        </w:rPr>
        <w:t>3.具有履行合同所必需的设备和专业技术能力；</w:t>
      </w:r>
    </w:p>
    <w:p w14:paraId="1C2A6142">
      <w:pPr>
        <w:widowControl/>
        <w:shd w:val="clear" w:color="auto" w:fill="FFFFFF"/>
        <w:spacing w:line="500" w:lineRule="exact"/>
        <w:ind w:firstLine="720" w:firstLineChars="300"/>
        <w:jc w:val="left"/>
        <w:rPr>
          <w:rFonts w:ascii="宋体" w:hAnsi="宋体" w:cs="宋体"/>
          <w:color w:val="auto"/>
          <w:sz w:val="24"/>
          <w:szCs w:val="24"/>
          <w:rPrChange w:id="74" w:author="红尘" w:date="2025-03-25T10:54:23Z">
            <w:rPr>
              <w:rFonts w:ascii="宋体" w:hAnsi="宋体" w:cs="宋体"/>
              <w:sz w:val="24"/>
              <w:szCs w:val="24"/>
            </w:rPr>
          </w:rPrChange>
        </w:rPr>
      </w:pPr>
      <w:r>
        <w:rPr>
          <w:rFonts w:hint="eastAsia" w:ascii="宋体" w:hAnsi="宋体" w:cs="宋体"/>
          <w:color w:val="auto"/>
          <w:sz w:val="24"/>
          <w:szCs w:val="24"/>
          <w:rPrChange w:id="75" w:author="红尘" w:date="2025-03-25T10:54:23Z">
            <w:rPr>
              <w:rFonts w:hint="eastAsia" w:ascii="宋体" w:hAnsi="宋体" w:cs="宋体"/>
              <w:sz w:val="24"/>
              <w:szCs w:val="24"/>
            </w:rPr>
          </w:rPrChange>
        </w:rPr>
        <w:t>4.有依法缴纳税收和社会保障资金的良好记录；</w:t>
      </w:r>
    </w:p>
    <w:p w14:paraId="4DE20FFE">
      <w:pPr>
        <w:widowControl/>
        <w:shd w:val="clear" w:color="auto" w:fill="FFFFFF"/>
        <w:spacing w:line="500" w:lineRule="exact"/>
        <w:ind w:firstLine="720" w:firstLineChars="300"/>
        <w:jc w:val="left"/>
        <w:rPr>
          <w:rFonts w:ascii="宋体" w:hAnsi="宋体" w:cs="宋体"/>
          <w:color w:val="auto"/>
          <w:sz w:val="24"/>
          <w:szCs w:val="24"/>
          <w:rPrChange w:id="76" w:author="红尘" w:date="2025-03-25T10:54:23Z">
            <w:rPr>
              <w:rFonts w:ascii="宋体" w:hAnsi="宋体" w:cs="宋体"/>
              <w:sz w:val="24"/>
              <w:szCs w:val="24"/>
            </w:rPr>
          </w:rPrChange>
        </w:rPr>
      </w:pPr>
      <w:r>
        <w:rPr>
          <w:rFonts w:hint="eastAsia" w:ascii="宋体" w:hAnsi="宋体" w:cs="宋体"/>
          <w:color w:val="auto"/>
          <w:sz w:val="24"/>
          <w:szCs w:val="24"/>
          <w:rPrChange w:id="77" w:author="红尘" w:date="2025-03-25T10:54:23Z">
            <w:rPr>
              <w:rFonts w:hint="eastAsia" w:ascii="宋体" w:hAnsi="宋体" w:cs="宋体"/>
              <w:sz w:val="24"/>
              <w:szCs w:val="24"/>
            </w:rPr>
          </w:rPrChange>
        </w:rPr>
        <w:t>5.参与政府采购活动前三年，在经营过程中无重大无法记录；</w:t>
      </w:r>
    </w:p>
    <w:p w14:paraId="120AC105">
      <w:pPr>
        <w:widowControl/>
        <w:shd w:val="clear" w:color="auto" w:fill="FFFFFF"/>
        <w:spacing w:line="500" w:lineRule="exact"/>
        <w:ind w:firstLine="720" w:firstLineChars="300"/>
        <w:jc w:val="left"/>
        <w:rPr>
          <w:rFonts w:ascii="宋体" w:hAnsi="宋体" w:cs="宋体"/>
          <w:color w:val="auto"/>
          <w:sz w:val="24"/>
          <w:szCs w:val="24"/>
          <w:rPrChange w:id="78" w:author="红尘" w:date="2025-03-25T10:54:23Z">
            <w:rPr>
              <w:rFonts w:ascii="宋体" w:hAnsi="宋体" w:cs="宋体"/>
              <w:sz w:val="24"/>
              <w:szCs w:val="24"/>
            </w:rPr>
          </w:rPrChange>
        </w:rPr>
      </w:pPr>
      <w:r>
        <w:rPr>
          <w:rFonts w:hint="eastAsia" w:ascii="宋体" w:hAnsi="宋体" w:cs="宋体"/>
          <w:color w:val="auto"/>
          <w:sz w:val="24"/>
          <w:szCs w:val="24"/>
          <w:rPrChange w:id="79" w:author="红尘" w:date="2025-03-25T10:54:23Z">
            <w:rPr>
              <w:rFonts w:hint="eastAsia" w:ascii="宋体" w:hAnsi="宋体" w:cs="宋体"/>
              <w:sz w:val="24"/>
              <w:szCs w:val="24"/>
            </w:rPr>
          </w:rPrChange>
        </w:rPr>
        <w:t>6.法律、行政法规规定的其它条件。</w:t>
      </w:r>
    </w:p>
    <w:p w14:paraId="490C4D84">
      <w:pPr>
        <w:widowControl/>
        <w:shd w:val="clear" w:color="auto" w:fill="FFFFFF"/>
        <w:spacing w:line="500" w:lineRule="exact"/>
        <w:ind w:firstLine="720" w:firstLineChars="300"/>
        <w:jc w:val="left"/>
        <w:rPr>
          <w:rFonts w:ascii="宋体" w:hAnsi="宋体" w:cs="宋体"/>
          <w:color w:val="auto"/>
          <w:sz w:val="24"/>
          <w:szCs w:val="24"/>
          <w:rPrChange w:id="80" w:author="红尘" w:date="2025-03-25T10:54:23Z">
            <w:rPr>
              <w:rFonts w:ascii="宋体" w:hAnsi="宋体" w:cs="宋体"/>
              <w:sz w:val="24"/>
              <w:szCs w:val="24"/>
            </w:rPr>
          </w:rPrChange>
        </w:rPr>
      </w:pPr>
      <w:r>
        <w:rPr>
          <w:rFonts w:hint="eastAsia" w:ascii="宋体" w:hAnsi="宋体" w:cs="宋体"/>
          <w:color w:val="auto"/>
          <w:sz w:val="24"/>
          <w:szCs w:val="24"/>
          <w:rPrChange w:id="81" w:author="红尘" w:date="2025-03-25T10:54:23Z">
            <w:rPr>
              <w:rFonts w:hint="eastAsia" w:ascii="宋体" w:hAnsi="宋体" w:cs="宋体"/>
              <w:sz w:val="24"/>
              <w:szCs w:val="24"/>
            </w:rPr>
          </w:rPrChange>
        </w:rPr>
        <w:t>7.特定资格条件：无</w:t>
      </w:r>
    </w:p>
    <w:p w14:paraId="708745CB">
      <w:pPr>
        <w:widowControl/>
        <w:shd w:val="clear" w:color="auto" w:fill="FFFFFF"/>
        <w:spacing w:line="500" w:lineRule="exact"/>
        <w:ind w:firstLine="482" w:firstLineChars="200"/>
        <w:jc w:val="left"/>
        <w:rPr>
          <w:rFonts w:ascii="宋体" w:hAnsi="宋体" w:cs="宋体"/>
          <w:b/>
          <w:color w:val="auto"/>
          <w:kern w:val="0"/>
          <w:sz w:val="24"/>
          <w:szCs w:val="24"/>
          <w:rPrChange w:id="82" w:author="红尘" w:date="2025-03-25T10:54:23Z">
            <w:rPr>
              <w:rFonts w:ascii="宋体" w:hAnsi="宋体" w:cs="宋体"/>
              <w:b/>
              <w:kern w:val="0"/>
              <w:sz w:val="24"/>
              <w:szCs w:val="24"/>
            </w:rPr>
          </w:rPrChange>
        </w:rPr>
      </w:pPr>
      <w:r>
        <w:rPr>
          <w:rFonts w:hint="eastAsia" w:ascii="宋体" w:hAnsi="宋体" w:cs="宋体"/>
          <w:b/>
          <w:color w:val="auto"/>
          <w:kern w:val="0"/>
          <w:sz w:val="24"/>
          <w:szCs w:val="24"/>
          <w:rPrChange w:id="83" w:author="红尘" w:date="2025-03-25T10:54:23Z">
            <w:rPr>
              <w:rFonts w:hint="eastAsia" w:ascii="宋体" w:hAnsi="宋体" w:cs="宋体"/>
              <w:b/>
              <w:kern w:val="0"/>
              <w:sz w:val="24"/>
              <w:szCs w:val="24"/>
            </w:rPr>
          </w:rPrChange>
        </w:rPr>
        <w:t>五、采购服务约定</w:t>
      </w:r>
    </w:p>
    <w:p w14:paraId="153DD0AD">
      <w:pPr>
        <w:widowControl/>
        <w:shd w:val="clear" w:color="auto" w:fill="FFFFFF"/>
        <w:spacing w:line="500" w:lineRule="exact"/>
        <w:ind w:firstLine="645"/>
        <w:jc w:val="left"/>
        <w:rPr>
          <w:rFonts w:ascii="宋体" w:hAnsi="宋体" w:cs="宋体"/>
          <w:color w:val="auto"/>
          <w:kern w:val="0"/>
          <w:sz w:val="24"/>
          <w:szCs w:val="24"/>
          <w:rPrChange w:id="84" w:author="红尘" w:date="2025-03-25T10:54:23Z">
            <w:rPr>
              <w:rFonts w:ascii="宋体" w:hAnsi="宋体" w:cs="宋体"/>
              <w:kern w:val="0"/>
              <w:sz w:val="24"/>
              <w:szCs w:val="24"/>
            </w:rPr>
          </w:rPrChange>
        </w:rPr>
      </w:pPr>
      <w:r>
        <w:rPr>
          <w:rFonts w:hint="eastAsia" w:ascii="宋体" w:hAnsi="宋体" w:cs="宋体"/>
          <w:color w:val="auto"/>
          <w:kern w:val="0"/>
          <w:sz w:val="24"/>
          <w:szCs w:val="24"/>
          <w:rPrChange w:id="85" w:author="红尘" w:date="2025-03-25T10:54:23Z">
            <w:rPr>
              <w:rFonts w:hint="eastAsia" w:ascii="宋体" w:hAnsi="宋体" w:cs="宋体"/>
              <w:kern w:val="0"/>
              <w:sz w:val="24"/>
              <w:szCs w:val="24"/>
            </w:rPr>
          </w:rPrChange>
        </w:rPr>
        <w:t>1.服务周期</w:t>
      </w:r>
    </w:p>
    <w:p w14:paraId="16545651">
      <w:pPr>
        <w:widowControl/>
        <w:shd w:val="clear" w:color="auto" w:fill="FFFFFF"/>
        <w:spacing w:line="500" w:lineRule="exact"/>
        <w:ind w:firstLine="720" w:firstLineChars="300"/>
        <w:jc w:val="left"/>
        <w:rPr>
          <w:rFonts w:ascii="宋体" w:hAnsi="宋体" w:cs="宋体"/>
          <w:color w:val="auto"/>
          <w:sz w:val="24"/>
          <w:szCs w:val="24"/>
          <w:rPrChange w:id="86" w:author="红尘" w:date="2025-03-25T10:54:23Z">
            <w:rPr>
              <w:rFonts w:ascii="宋体" w:hAnsi="宋体" w:cs="宋体"/>
              <w:sz w:val="24"/>
              <w:szCs w:val="24"/>
            </w:rPr>
          </w:rPrChange>
        </w:rPr>
      </w:pPr>
      <w:ins w:id="87" w:author="张铭锐15023459832" w:date="2025-03-21T11:03:47Z">
        <w:r>
          <w:rPr>
            <w:rFonts w:hint="eastAsia" w:ascii="宋体" w:hAnsi="宋体" w:cs="宋体"/>
            <w:color w:val="auto"/>
            <w:sz w:val="24"/>
            <w:szCs w:val="24"/>
            <w:lang w:val="en-US" w:eastAsia="zh-CN"/>
            <w:rPrChange w:id="88" w:author="红尘" w:date="2025-03-25T10:54:23Z">
              <w:rPr>
                <w:rFonts w:hint="eastAsia" w:ascii="宋体" w:hAnsi="宋体" w:cs="宋体"/>
                <w:color w:val="FF0000"/>
                <w:sz w:val="24"/>
                <w:szCs w:val="24"/>
                <w:lang w:val="en-US" w:eastAsia="zh-CN"/>
              </w:rPr>
            </w:rPrChange>
          </w:rPr>
          <w:t>合同签订</w:t>
        </w:r>
      </w:ins>
      <w:ins w:id="90" w:author="张铭锐15023459832" w:date="2025-03-21T11:03:52Z">
        <w:r>
          <w:rPr>
            <w:rFonts w:hint="eastAsia" w:ascii="宋体" w:hAnsi="宋体" w:cs="宋体"/>
            <w:color w:val="auto"/>
            <w:sz w:val="24"/>
            <w:szCs w:val="24"/>
            <w:lang w:val="en-US" w:eastAsia="zh-CN"/>
            <w:rPrChange w:id="91" w:author="红尘" w:date="2025-03-25T10:54:23Z">
              <w:rPr>
                <w:rFonts w:hint="eastAsia" w:ascii="宋体" w:hAnsi="宋体" w:cs="宋体"/>
                <w:color w:val="FF0000"/>
                <w:sz w:val="24"/>
                <w:szCs w:val="24"/>
                <w:lang w:val="en-US" w:eastAsia="zh-CN"/>
              </w:rPr>
            </w:rPrChange>
          </w:rPr>
          <w:t>之日</w:t>
        </w:r>
      </w:ins>
      <w:ins w:id="93" w:author="张铭锐15023459832" w:date="2025-03-21T11:03:53Z">
        <w:r>
          <w:rPr>
            <w:rFonts w:hint="eastAsia" w:ascii="宋体" w:hAnsi="宋体" w:cs="宋体"/>
            <w:color w:val="auto"/>
            <w:sz w:val="24"/>
            <w:szCs w:val="24"/>
            <w:lang w:val="en-US" w:eastAsia="zh-CN"/>
            <w:rPrChange w:id="94" w:author="红尘" w:date="2025-03-25T10:54:23Z">
              <w:rPr>
                <w:rFonts w:hint="eastAsia" w:ascii="宋体" w:hAnsi="宋体" w:cs="宋体"/>
                <w:color w:val="FF0000"/>
                <w:sz w:val="24"/>
                <w:szCs w:val="24"/>
                <w:lang w:val="en-US" w:eastAsia="zh-CN"/>
              </w:rPr>
            </w:rPrChange>
          </w:rPr>
          <w:t>起</w:t>
        </w:r>
      </w:ins>
      <w:ins w:id="96" w:author="张铭锐15023459832" w:date="2025-03-21T11:03:55Z">
        <w:r>
          <w:rPr>
            <w:rFonts w:hint="eastAsia" w:ascii="宋体" w:hAnsi="宋体" w:cs="宋体"/>
            <w:color w:val="auto"/>
            <w:sz w:val="24"/>
            <w:szCs w:val="24"/>
            <w:lang w:val="en-US" w:eastAsia="zh-CN"/>
            <w:rPrChange w:id="97" w:author="红尘" w:date="2025-03-25T10:54:23Z">
              <w:rPr>
                <w:rFonts w:hint="eastAsia" w:ascii="宋体" w:hAnsi="宋体" w:cs="宋体"/>
                <w:color w:val="FF0000"/>
                <w:sz w:val="24"/>
                <w:szCs w:val="24"/>
                <w:lang w:val="en-US" w:eastAsia="zh-CN"/>
              </w:rPr>
            </w:rPrChange>
          </w:rPr>
          <w:t>一年</w:t>
        </w:r>
      </w:ins>
      <w:del w:id="99" w:author="张铭锐15023459832" w:date="2025-03-21T10:49:04Z">
        <w:r>
          <w:rPr>
            <w:rFonts w:hint="eastAsia" w:ascii="宋体" w:hAnsi="宋体" w:cs="宋体"/>
            <w:color w:val="auto"/>
            <w:sz w:val="24"/>
            <w:szCs w:val="24"/>
            <w:rPrChange w:id="100" w:author="红尘" w:date="2025-03-25T10:54:23Z">
              <w:rPr>
                <w:rFonts w:hint="eastAsia" w:ascii="宋体" w:hAnsi="宋体" w:cs="宋体"/>
                <w:color w:val="FF0000"/>
                <w:sz w:val="24"/>
                <w:szCs w:val="24"/>
              </w:rPr>
            </w:rPrChange>
          </w:rPr>
          <w:delText>一年</w:delText>
        </w:r>
      </w:del>
      <w:r>
        <w:rPr>
          <w:rFonts w:hint="eastAsia" w:ascii="宋体" w:hAnsi="宋体" w:cs="宋体"/>
          <w:color w:val="auto"/>
          <w:sz w:val="24"/>
          <w:szCs w:val="24"/>
          <w:rPrChange w:id="102" w:author="红尘" w:date="2025-03-25T10:54:23Z">
            <w:rPr>
              <w:rFonts w:hint="eastAsia" w:ascii="宋体" w:hAnsi="宋体" w:cs="宋体"/>
              <w:sz w:val="24"/>
              <w:szCs w:val="24"/>
            </w:rPr>
          </w:rPrChange>
        </w:rPr>
        <w:t>。</w:t>
      </w:r>
    </w:p>
    <w:p w14:paraId="57067199">
      <w:pPr>
        <w:widowControl/>
        <w:shd w:val="clear" w:color="auto" w:fill="FFFFFF"/>
        <w:spacing w:line="500" w:lineRule="exact"/>
        <w:ind w:firstLine="645"/>
        <w:jc w:val="left"/>
        <w:rPr>
          <w:rFonts w:ascii="宋体" w:hAnsi="宋体" w:cs="宋体"/>
          <w:color w:val="auto"/>
          <w:kern w:val="0"/>
          <w:sz w:val="24"/>
          <w:szCs w:val="24"/>
          <w:rPrChange w:id="103" w:author="红尘" w:date="2025-03-25T10:54:23Z">
            <w:rPr>
              <w:rFonts w:ascii="宋体" w:hAnsi="宋体" w:cs="宋体"/>
              <w:kern w:val="0"/>
              <w:sz w:val="24"/>
              <w:szCs w:val="24"/>
            </w:rPr>
          </w:rPrChange>
        </w:rPr>
      </w:pPr>
      <w:r>
        <w:rPr>
          <w:rFonts w:hint="eastAsia" w:ascii="宋体" w:hAnsi="宋体" w:cs="宋体"/>
          <w:color w:val="auto"/>
          <w:kern w:val="0"/>
          <w:sz w:val="24"/>
          <w:szCs w:val="24"/>
          <w:rPrChange w:id="104" w:author="红尘" w:date="2025-03-25T10:54:23Z">
            <w:rPr>
              <w:rFonts w:hint="eastAsia" w:ascii="宋体" w:hAnsi="宋体" w:cs="宋体"/>
              <w:kern w:val="0"/>
              <w:sz w:val="24"/>
              <w:szCs w:val="24"/>
            </w:rPr>
          </w:rPrChange>
        </w:rPr>
        <w:t>2.服务地点</w:t>
      </w:r>
    </w:p>
    <w:p w14:paraId="3F9E1CA9">
      <w:pPr>
        <w:widowControl/>
        <w:shd w:val="clear" w:color="auto" w:fill="FFFFFF"/>
        <w:spacing w:line="500" w:lineRule="exact"/>
        <w:ind w:firstLine="645"/>
        <w:jc w:val="left"/>
        <w:rPr>
          <w:rFonts w:ascii="宋体" w:hAnsi="宋体" w:cs="宋体"/>
          <w:color w:val="auto"/>
          <w:kern w:val="0"/>
          <w:sz w:val="24"/>
          <w:szCs w:val="24"/>
          <w:rPrChange w:id="105" w:author="红尘" w:date="2025-03-25T10:54:23Z">
            <w:rPr>
              <w:rFonts w:ascii="宋体" w:hAnsi="宋体" w:cs="宋体"/>
              <w:kern w:val="0"/>
              <w:sz w:val="24"/>
              <w:szCs w:val="24"/>
            </w:rPr>
          </w:rPrChange>
        </w:rPr>
      </w:pPr>
      <w:r>
        <w:rPr>
          <w:rFonts w:hint="eastAsia" w:ascii="宋体" w:hAnsi="宋体" w:cs="宋体"/>
          <w:color w:val="auto"/>
          <w:kern w:val="0"/>
          <w:sz w:val="24"/>
          <w:szCs w:val="24"/>
          <w:rPrChange w:id="106" w:author="红尘" w:date="2025-03-25T10:54:23Z">
            <w:rPr>
              <w:rFonts w:hint="eastAsia" w:ascii="宋体" w:hAnsi="宋体" w:cs="宋体"/>
              <w:kern w:val="0"/>
              <w:sz w:val="24"/>
              <w:szCs w:val="24"/>
            </w:rPr>
          </w:rPrChange>
        </w:rPr>
        <w:t>服务地点：</w:t>
      </w:r>
      <w:r>
        <w:rPr>
          <w:rFonts w:hint="eastAsia" w:ascii="宋体" w:hAnsi="宋体" w:cs="宋体"/>
          <w:color w:val="auto"/>
          <w:sz w:val="24"/>
          <w:szCs w:val="24"/>
          <w:rPrChange w:id="107" w:author="红尘" w:date="2025-03-25T10:54:23Z">
            <w:rPr>
              <w:rFonts w:hint="eastAsia" w:ascii="宋体" w:hAnsi="宋体" w:cs="宋体"/>
              <w:sz w:val="24"/>
              <w:szCs w:val="24"/>
            </w:rPr>
          </w:rPrChange>
        </w:rPr>
        <w:t>我院</w:t>
      </w:r>
      <w:r>
        <w:rPr>
          <w:rFonts w:hint="eastAsia" w:ascii="宋体" w:hAnsi="宋体" w:cs="宋体"/>
          <w:color w:val="auto"/>
          <w:kern w:val="0"/>
          <w:sz w:val="24"/>
          <w:szCs w:val="24"/>
          <w:rPrChange w:id="108" w:author="红尘" w:date="2025-03-25T10:54:23Z">
            <w:rPr>
              <w:rFonts w:hint="eastAsia" w:ascii="宋体" w:hAnsi="宋体" w:cs="宋体"/>
              <w:kern w:val="0"/>
              <w:sz w:val="24"/>
              <w:szCs w:val="24"/>
            </w:rPr>
          </w:rPrChange>
        </w:rPr>
        <w:t>指定地点。</w:t>
      </w:r>
    </w:p>
    <w:p w14:paraId="24E1E20A">
      <w:pPr>
        <w:widowControl/>
        <w:shd w:val="clear" w:color="auto" w:fill="FFFFFF"/>
        <w:spacing w:line="500" w:lineRule="exact"/>
        <w:ind w:firstLine="720" w:firstLineChars="300"/>
        <w:jc w:val="left"/>
        <w:rPr>
          <w:rFonts w:ascii="宋体" w:hAnsi="宋体" w:cs="宋体"/>
          <w:color w:val="auto"/>
          <w:kern w:val="0"/>
          <w:sz w:val="24"/>
          <w:szCs w:val="24"/>
          <w:rPrChange w:id="109" w:author="红尘" w:date="2025-03-25T10:54:23Z">
            <w:rPr>
              <w:rFonts w:ascii="宋体" w:hAnsi="宋体" w:cs="宋体"/>
              <w:kern w:val="0"/>
              <w:sz w:val="24"/>
              <w:szCs w:val="24"/>
            </w:rPr>
          </w:rPrChange>
        </w:rPr>
      </w:pPr>
      <w:r>
        <w:rPr>
          <w:rFonts w:hint="eastAsia" w:ascii="宋体" w:hAnsi="宋体" w:cs="宋体"/>
          <w:color w:val="auto"/>
          <w:kern w:val="0"/>
          <w:sz w:val="24"/>
          <w:szCs w:val="24"/>
          <w:rPrChange w:id="110" w:author="红尘" w:date="2025-03-25T10:54:23Z">
            <w:rPr>
              <w:rFonts w:hint="eastAsia" w:ascii="宋体" w:hAnsi="宋体" w:cs="宋体"/>
              <w:kern w:val="0"/>
              <w:sz w:val="24"/>
              <w:szCs w:val="24"/>
            </w:rPr>
          </w:rPrChange>
        </w:rPr>
        <w:t>3.验收方式：</w:t>
      </w:r>
    </w:p>
    <w:p w14:paraId="3196F7FA">
      <w:pPr>
        <w:widowControl/>
        <w:shd w:val="clear" w:color="auto" w:fill="FFFFFF"/>
        <w:spacing w:line="500" w:lineRule="exact"/>
        <w:ind w:firstLine="720" w:firstLineChars="300"/>
        <w:jc w:val="left"/>
        <w:rPr>
          <w:rFonts w:ascii="宋体" w:hAnsi="宋体" w:cs="宋体"/>
          <w:color w:val="auto"/>
          <w:kern w:val="0"/>
          <w:sz w:val="24"/>
          <w:szCs w:val="24"/>
          <w:rPrChange w:id="111" w:author="红尘" w:date="2025-03-25T10:54:23Z">
            <w:rPr>
              <w:rFonts w:ascii="宋体" w:hAnsi="宋体" w:cs="宋体"/>
              <w:kern w:val="0"/>
              <w:sz w:val="24"/>
              <w:szCs w:val="24"/>
            </w:rPr>
          </w:rPrChange>
        </w:rPr>
      </w:pPr>
      <w:r>
        <w:rPr>
          <w:rFonts w:hint="eastAsia" w:ascii="宋体" w:hAnsi="宋体" w:cs="宋体"/>
          <w:color w:val="auto"/>
          <w:kern w:val="0"/>
          <w:sz w:val="24"/>
          <w:szCs w:val="24"/>
          <w:rPrChange w:id="112" w:author="红尘" w:date="2025-03-25T10:54:23Z">
            <w:rPr>
              <w:rFonts w:hint="eastAsia" w:ascii="宋体" w:hAnsi="宋体" w:cs="宋体"/>
              <w:kern w:val="0"/>
              <w:sz w:val="24"/>
              <w:szCs w:val="24"/>
            </w:rPr>
          </w:rPrChange>
        </w:rPr>
        <w:t>通过甲方组织的验收。</w:t>
      </w:r>
    </w:p>
    <w:p w14:paraId="4883D7BF">
      <w:pPr>
        <w:widowControl/>
        <w:shd w:val="clear" w:color="auto" w:fill="FFFFFF"/>
        <w:spacing w:line="500" w:lineRule="exact"/>
        <w:ind w:firstLine="482" w:firstLineChars="200"/>
        <w:jc w:val="left"/>
        <w:rPr>
          <w:rFonts w:ascii="宋体" w:hAnsi="宋体" w:cs="宋体"/>
          <w:b/>
          <w:color w:val="auto"/>
          <w:kern w:val="0"/>
          <w:sz w:val="24"/>
          <w:szCs w:val="24"/>
          <w:rPrChange w:id="113" w:author="红尘" w:date="2025-03-25T10:54:23Z">
            <w:rPr>
              <w:rFonts w:ascii="宋体" w:hAnsi="宋体" w:cs="宋体"/>
              <w:b/>
              <w:kern w:val="0"/>
              <w:sz w:val="24"/>
              <w:szCs w:val="24"/>
            </w:rPr>
          </w:rPrChange>
        </w:rPr>
      </w:pPr>
      <w:r>
        <w:rPr>
          <w:rFonts w:hint="eastAsia" w:ascii="宋体" w:hAnsi="宋体" w:cs="宋体"/>
          <w:b/>
          <w:color w:val="auto"/>
          <w:kern w:val="0"/>
          <w:sz w:val="24"/>
          <w:szCs w:val="24"/>
          <w:rPrChange w:id="114" w:author="红尘" w:date="2025-03-25T10:54:23Z">
            <w:rPr>
              <w:rFonts w:hint="eastAsia" w:ascii="宋体" w:hAnsi="宋体" w:cs="宋体"/>
              <w:b/>
              <w:kern w:val="0"/>
              <w:sz w:val="24"/>
              <w:szCs w:val="24"/>
            </w:rPr>
          </w:rPrChange>
        </w:rPr>
        <w:t>六、报价要求及成交原则</w:t>
      </w:r>
    </w:p>
    <w:p w14:paraId="394680AB">
      <w:pPr>
        <w:widowControl/>
        <w:shd w:val="clear" w:color="auto" w:fill="FFFFFF"/>
        <w:spacing w:line="500" w:lineRule="exact"/>
        <w:ind w:left="238" w:leftChars="85" w:firstLine="240" w:firstLineChars="100"/>
        <w:jc w:val="left"/>
        <w:rPr>
          <w:rFonts w:ascii="宋体" w:hAnsi="宋体" w:cs="宋体"/>
          <w:color w:val="auto"/>
          <w:kern w:val="0"/>
          <w:sz w:val="24"/>
          <w:szCs w:val="24"/>
          <w:rPrChange w:id="115" w:author="红尘" w:date="2025-03-25T10:54:23Z">
            <w:rPr>
              <w:rFonts w:ascii="宋体" w:hAnsi="宋体" w:cs="宋体"/>
              <w:kern w:val="0"/>
              <w:sz w:val="24"/>
              <w:szCs w:val="24"/>
            </w:rPr>
          </w:rPrChange>
        </w:rPr>
      </w:pPr>
      <w:r>
        <w:rPr>
          <w:rFonts w:hint="eastAsia" w:ascii="宋体" w:hAnsi="宋体" w:cs="宋体"/>
          <w:color w:val="auto"/>
          <w:kern w:val="0"/>
          <w:sz w:val="24"/>
          <w:szCs w:val="24"/>
          <w:rPrChange w:id="116" w:author="红尘" w:date="2025-03-25T10:54:23Z">
            <w:rPr>
              <w:rFonts w:hint="eastAsia" w:ascii="宋体" w:hAnsi="宋体" w:cs="宋体"/>
              <w:kern w:val="0"/>
              <w:sz w:val="24"/>
              <w:szCs w:val="24"/>
            </w:rPr>
          </w:rPrChange>
        </w:rPr>
        <w:t>1.报价要求：</w:t>
      </w:r>
    </w:p>
    <w:p w14:paraId="7DEED608">
      <w:pPr>
        <w:widowControl/>
        <w:shd w:val="clear" w:color="auto" w:fill="FFFFFF"/>
        <w:spacing w:line="500" w:lineRule="exact"/>
        <w:ind w:firstLine="480" w:firstLineChars="200"/>
        <w:jc w:val="left"/>
        <w:rPr>
          <w:rFonts w:ascii="宋体" w:hAnsi="宋体" w:cs="宋体"/>
          <w:color w:val="auto"/>
          <w:kern w:val="0"/>
          <w:sz w:val="24"/>
          <w:szCs w:val="24"/>
          <w:rPrChange w:id="117" w:author="红尘" w:date="2025-03-25T10:54:23Z">
            <w:rPr>
              <w:rFonts w:ascii="宋体" w:hAnsi="宋体" w:cs="宋体"/>
              <w:kern w:val="0"/>
              <w:sz w:val="24"/>
              <w:szCs w:val="24"/>
            </w:rPr>
          </w:rPrChange>
        </w:rPr>
      </w:pPr>
      <w:r>
        <w:rPr>
          <w:rFonts w:hint="eastAsia" w:ascii="宋体" w:hAnsi="宋体" w:cs="宋体"/>
          <w:color w:val="auto"/>
          <w:kern w:val="0"/>
          <w:sz w:val="24"/>
          <w:szCs w:val="24"/>
          <w:rPrChange w:id="118" w:author="红尘" w:date="2025-03-25T10:54:23Z">
            <w:rPr>
              <w:rFonts w:hint="eastAsia" w:ascii="宋体" w:hAnsi="宋体" w:cs="宋体"/>
              <w:kern w:val="0"/>
              <w:sz w:val="24"/>
              <w:szCs w:val="24"/>
            </w:rPr>
          </w:rPrChange>
        </w:rPr>
        <w:t>本次报价须为人民币报价，包含服务费、工作人员工资、交通运输、后勤用品、技材、不可预见、安全措施、税费、运杂费、保险费、验收、器材设备等所有费用。由供应商包干使用，因成交供应商自身原因造成漏报、少报皆由其自行承担责任，</w:t>
      </w:r>
      <w:r>
        <w:rPr>
          <w:rFonts w:hint="eastAsia" w:ascii="宋体" w:hAnsi="宋体" w:cs="宋体"/>
          <w:color w:val="auto"/>
          <w:sz w:val="24"/>
          <w:szCs w:val="24"/>
          <w:rPrChange w:id="119" w:author="红尘" w:date="2025-03-25T10:54:23Z">
            <w:rPr>
              <w:rFonts w:hint="eastAsia" w:ascii="宋体" w:hAnsi="宋体" w:cs="宋体"/>
              <w:sz w:val="24"/>
              <w:szCs w:val="24"/>
            </w:rPr>
          </w:rPrChange>
        </w:rPr>
        <w:t>我院</w:t>
      </w:r>
      <w:r>
        <w:rPr>
          <w:rFonts w:hint="eastAsia" w:ascii="宋体" w:hAnsi="宋体" w:cs="宋体"/>
          <w:color w:val="auto"/>
          <w:kern w:val="0"/>
          <w:sz w:val="24"/>
          <w:szCs w:val="24"/>
          <w:rPrChange w:id="120" w:author="红尘" w:date="2025-03-25T10:54:23Z">
            <w:rPr>
              <w:rFonts w:hint="eastAsia" w:ascii="宋体" w:hAnsi="宋体" w:cs="宋体"/>
              <w:kern w:val="0"/>
              <w:sz w:val="24"/>
              <w:szCs w:val="24"/>
            </w:rPr>
          </w:rPrChange>
        </w:rPr>
        <w:t>不再补偿。</w:t>
      </w:r>
    </w:p>
    <w:p w14:paraId="6EFACB27">
      <w:pPr>
        <w:widowControl/>
        <w:shd w:val="clear" w:color="auto" w:fill="FFFFFF"/>
        <w:spacing w:line="500" w:lineRule="exact"/>
        <w:ind w:firstLine="480" w:firstLineChars="200"/>
        <w:jc w:val="left"/>
        <w:rPr>
          <w:rFonts w:ascii="宋体" w:hAnsi="宋体" w:cs="宋体"/>
          <w:color w:val="auto"/>
          <w:kern w:val="0"/>
          <w:sz w:val="24"/>
          <w:szCs w:val="24"/>
          <w:rPrChange w:id="121" w:author="红尘" w:date="2025-03-25T10:54:23Z">
            <w:rPr>
              <w:rFonts w:ascii="宋体" w:hAnsi="宋体" w:cs="宋体"/>
              <w:kern w:val="0"/>
              <w:sz w:val="24"/>
              <w:szCs w:val="24"/>
            </w:rPr>
          </w:rPrChange>
        </w:rPr>
      </w:pPr>
      <w:r>
        <w:rPr>
          <w:rFonts w:hint="eastAsia" w:ascii="宋体" w:hAnsi="宋体" w:cs="宋体"/>
          <w:color w:val="auto"/>
          <w:kern w:val="0"/>
          <w:sz w:val="24"/>
          <w:szCs w:val="24"/>
          <w:rPrChange w:id="122" w:author="红尘" w:date="2025-03-25T10:54:23Z">
            <w:rPr>
              <w:rFonts w:hint="eastAsia" w:ascii="宋体" w:hAnsi="宋体" w:cs="宋体"/>
              <w:kern w:val="0"/>
              <w:sz w:val="24"/>
              <w:szCs w:val="24"/>
            </w:rPr>
          </w:rPrChange>
        </w:rPr>
        <w:t>2.成交原则</w:t>
      </w:r>
    </w:p>
    <w:p w14:paraId="082C896C">
      <w:pPr>
        <w:widowControl/>
        <w:shd w:val="clear" w:color="auto" w:fill="FFFFFF"/>
        <w:spacing w:line="500" w:lineRule="exact"/>
        <w:ind w:firstLine="480" w:firstLineChars="200"/>
        <w:jc w:val="left"/>
        <w:rPr>
          <w:rFonts w:ascii="宋体" w:hAnsi="宋体" w:cs="宋体"/>
          <w:color w:val="auto"/>
          <w:rPrChange w:id="123" w:author="红尘" w:date="2025-03-25T10:54:23Z">
            <w:rPr>
              <w:rFonts w:ascii="宋体" w:hAnsi="宋体" w:cs="宋体"/>
            </w:rPr>
          </w:rPrChange>
        </w:rPr>
      </w:pPr>
      <w:r>
        <w:rPr>
          <w:rFonts w:hint="eastAsia" w:ascii="宋体" w:hAnsi="宋体" w:cs="宋体"/>
          <w:color w:val="auto"/>
          <w:sz w:val="24"/>
          <w:szCs w:val="24"/>
          <w:rPrChange w:id="124" w:author="红尘" w:date="2025-03-25T10:54:23Z">
            <w:rPr>
              <w:rFonts w:hint="eastAsia" w:ascii="宋体" w:hAnsi="宋体" w:cs="宋体"/>
              <w:sz w:val="24"/>
              <w:szCs w:val="24"/>
            </w:rPr>
          </w:rPrChange>
        </w:rPr>
        <w:t>在符合本次采购要求、质量和服务的前提下，按最低价法确定成交供应商。</w:t>
      </w:r>
    </w:p>
    <w:p w14:paraId="2E36B855">
      <w:pPr>
        <w:pStyle w:val="6"/>
        <w:ind w:firstLine="482" w:firstLineChars="200"/>
        <w:rPr>
          <w:rFonts w:ascii="宋体" w:hAnsi="宋体" w:cs="宋体"/>
          <w:b/>
          <w:bCs/>
          <w:color w:val="auto"/>
          <w:sz w:val="24"/>
          <w:szCs w:val="24"/>
          <w:rPrChange w:id="125" w:author="红尘" w:date="2025-03-25T10:54:23Z">
            <w:rPr>
              <w:rFonts w:ascii="宋体" w:hAnsi="宋体" w:cs="宋体"/>
              <w:b/>
              <w:bCs/>
              <w:sz w:val="24"/>
              <w:szCs w:val="24"/>
            </w:rPr>
          </w:rPrChange>
        </w:rPr>
      </w:pPr>
      <w:r>
        <w:rPr>
          <w:rFonts w:hint="eastAsia" w:ascii="宋体" w:hAnsi="宋体" w:cs="宋体"/>
          <w:b/>
          <w:bCs/>
          <w:color w:val="auto"/>
          <w:sz w:val="24"/>
          <w:szCs w:val="24"/>
          <w:rPrChange w:id="126" w:author="红尘" w:date="2025-03-25T10:54:23Z">
            <w:rPr>
              <w:rFonts w:hint="eastAsia" w:ascii="宋体" w:hAnsi="宋体" w:cs="宋体"/>
              <w:b/>
              <w:bCs/>
              <w:sz w:val="24"/>
              <w:szCs w:val="24"/>
            </w:rPr>
          </w:rPrChange>
        </w:rPr>
        <w:t>七、提交报价文件的份数和签署</w:t>
      </w:r>
    </w:p>
    <w:p w14:paraId="791BEDD0">
      <w:pPr>
        <w:pStyle w:val="6"/>
        <w:ind w:left="238" w:leftChars="85" w:firstLine="480" w:firstLineChars="200"/>
        <w:rPr>
          <w:rFonts w:ascii="宋体" w:hAnsi="宋体" w:cs="宋体"/>
          <w:color w:val="auto"/>
          <w:sz w:val="24"/>
          <w:szCs w:val="24"/>
          <w:rPrChange w:id="127" w:author="红尘" w:date="2025-03-25T10:54:23Z">
            <w:rPr>
              <w:rFonts w:ascii="宋体" w:hAnsi="宋体" w:cs="宋体"/>
              <w:sz w:val="24"/>
              <w:szCs w:val="24"/>
            </w:rPr>
          </w:rPrChange>
        </w:rPr>
      </w:pPr>
      <w:r>
        <w:rPr>
          <w:rFonts w:hint="eastAsia" w:ascii="宋体" w:hAnsi="宋体" w:cs="宋体"/>
          <w:color w:val="auto"/>
          <w:sz w:val="24"/>
          <w:szCs w:val="24"/>
          <w:rPrChange w:id="128" w:author="红尘" w:date="2025-03-25T10:54:23Z">
            <w:rPr>
              <w:rFonts w:hint="eastAsia" w:ascii="宋体" w:hAnsi="宋体" w:cs="宋体"/>
              <w:sz w:val="24"/>
              <w:szCs w:val="24"/>
            </w:rPr>
          </w:rPrChange>
        </w:rPr>
        <w:t>1.报价文件一式一份。</w:t>
      </w:r>
    </w:p>
    <w:p w14:paraId="52BEF0EC">
      <w:pPr>
        <w:pStyle w:val="6"/>
        <w:ind w:left="238" w:leftChars="85" w:firstLine="480" w:firstLineChars="200"/>
        <w:rPr>
          <w:rFonts w:ascii="宋体" w:hAnsi="宋体" w:cs="宋体"/>
          <w:color w:val="auto"/>
          <w:sz w:val="24"/>
          <w:szCs w:val="24"/>
          <w:rPrChange w:id="129" w:author="红尘" w:date="2025-03-25T10:54:23Z">
            <w:rPr>
              <w:rFonts w:ascii="宋体" w:hAnsi="宋体" w:cs="宋体"/>
              <w:sz w:val="24"/>
              <w:szCs w:val="24"/>
            </w:rPr>
          </w:rPrChange>
        </w:rPr>
      </w:pPr>
      <w:r>
        <w:rPr>
          <w:rFonts w:hint="eastAsia" w:ascii="宋体" w:hAnsi="宋体" w:cs="宋体"/>
          <w:color w:val="auto"/>
          <w:sz w:val="24"/>
          <w:szCs w:val="24"/>
          <w:rPrChange w:id="130" w:author="红尘" w:date="2025-03-25T10:54:23Z">
            <w:rPr>
              <w:rFonts w:hint="eastAsia" w:ascii="宋体" w:hAnsi="宋体" w:cs="宋体"/>
              <w:sz w:val="24"/>
              <w:szCs w:val="24"/>
            </w:rPr>
          </w:rPrChange>
        </w:rPr>
        <w:t>2.在报价文件中规定签署、盖章的地方必须按其规定签署、盖章。否则视为无效报价。</w:t>
      </w:r>
    </w:p>
    <w:p w14:paraId="3107A84B">
      <w:pPr>
        <w:widowControl/>
        <w:spacing w:line="500" w:lineRule="exact"/>
        <w:ind w:firstLine="602" w:firstLineChars="250"/>
        <w:jc w:val="left"/>
        <w:rPr>
          <w:rFonts w:ascii="宋体" w:hAnsi="宋体" w:cs="宋体"/>
          <w:b/>
          <w:color w:val="auto"/>
          <w:kern w:val="0"/>
          <w:sz w:val="24"/>
          <w:szCs w:val="24"/>
          <w:rPrChange w:id="131" w:author="红尘" w:date="2025-03-25T10:54:23Z">
            <w:rPr>
              <w:rFonts w:ascii="宋体" w:hAnsi="宋体" w:cs="宋体"/>
              <w:b/>
              <w:kern w:val="0"/>
              <w:sz w:val="24"/>
              <w:szCs w:val="24"/>
            </w:rPr>
          </w:rPrChange>
        </w:rPr>
      </w:pPr>
      <w:r>
        <w:rPr>
          <w:rFonts w:hint="eastAsia" w:ascii="宋体" w:hAnsi="宋体" w:cs="宋体"/>
          <w:b/>
          <w:color w:val="auto"/>
          <w:kern w:val="0"/>
          <w:sz w:val="24"/>
          <w:szCs w:val="24"/>
          <w:rPrChange w:id="132" w:author="红尘" w:date="2025-03-25T10:54:23Z">
            <w:rPr>
              <w:rFonts w:hint="eastAsia" w:ascii="宋体" w:hAnsi="宋体" w:cs="宋体"/>
              <w:b/>
              <w:kern w:val="0"/>
              <w:sz w:val="24"/>
              <w:szCs w:val="24"/>
            </w:rPr>
          </w:rPrChange>
        </w:rPr>
        <w:t>八、付款方式：</w:t>
      </w:r>
    </w:p>
    <w:p w14:paraId="1FBEB7E6">
      <w:pPr>
        <w:widowControl/>
        <w:spacing w:line="500" w:lineRule="exact"/>
        <w:ind w:firstLine="600" w:firstLineChars="250"/>
        <w:jc w:val="left"/>
        <w:rPr>
          <w:rFonts w:ascii="宋体" w:hAnsi="宋体" w:cs="宋体"/>
          <w:color w:val="auto"/>
          <w:sz w:val="24"/>
          <w:szCs w:val="24"/>
          <w:rPrChange w:id="133" w:author="红尘" w:date="2025-03-25T10:54:23Z">
            <w:rPr>
              <w:rFonts w:ascii="宋体" w:hAnsi="宋体" w:cs="宋体"/>
              <w:sz w:val="24"/>
              <w:szCs w:val="24"/>
            </w:rPr>
          </w:rPrChange>
        </w:rPr>
      </w:pPr>
      <w:r>
        <w:rPr>
          <w:rFonts w:hint="eastAsia" w:ascii="宋体" w:hAnsi="宋体" w:cs="宋体"/>
          <w:color w:val="auto"/>
          <w:sz w:val="24"/>
          <w:szCs w:val="24"/>
          <w:rPrChange w:id="134" w:author="红尘" w:date="2025-03-25T10:54:23Z">
            <w:rPr>
              <w:rFonts w:hint="eastAsia" w:ascii="宋体" w:hAnsi="宋体" w:cs="宋体"/>
              <w:color w:val="FF0000"/>
              <w:sz w:val="24"/>
              <w:szCs w:val="24"/>
            </w:rPr>
          </w:rPrChange>
        </w:rPr>
        <w:t>成交供应商与我院签订合同10个工作日内，</w:t>
      </w:r>
      <w:del w:id="135" w:author="张铭锐15023459832" w:date="2025-03-21T10:50:15Z">
        <w:r>
          <w:rPr>
            <w:rFonts w:hint="eastAsia" w:ascii="宋体" w:hAnsi="宋体" w:cs="宋体"/>
            <w:color w:val="auto"/>
            <w:sz w:val="24"/>
            <w:szCs w:val="24"/>
            <w:rPrChange w:id="136" w:author="红尘" w:date="2025-03-25T10:54:23Z">
              <w:rPr>
                <w:rFonts w:hint="eastAsia" w:ascii="宋体" w:hAnsi="宋体" w:cs="宋体"/>
                <w:color w:val="FF0000"/>
                <w:sz w:val="24"/>
                <w:szCs w:val="24"/>
              </w:rPr>
            </w:rPrChange>
          </w:rPr>
          <w:delText>一次性</w:delText>
        </w:r>
      </w:del>
      <w:r>
        <w:rPr>
          <w:rFonts w:hint="eastAsia" w:ascii="宋体" w:hAnsi="宋体" w:cs="宋体"/>
          <w:color w:val="auto"/>
          <w:sz w:val="24"/>
          <w:szCs w:val="24"/>
          <w:rPrChange w:id="138" w:author="红尘" w:date="2025-03-25T10:54:23Z">
            <w:rPr>
              <w:rFonts w:hint="eastAsia" w:ascii="宋体" w:hAnsi="宋体" w:cs="宋体"/>
              <w:color w:val="FF0000"/>
              <w:sz w:val="24"/>
              <w:szCs w:val="24"/>
            </w:rPr>
          </w:rPrChange>
        </w:rPr>
        <w:t>支付合同款总金额的</w:t>
      </w:r>
      <w:del w:id="139" w:author="张铭锐15023459832" w:date="2025-03-21T10:49:39Z">
        <w:r>
          <w:rPr>
            <w:rFonts w:hint="default" w:ascii="宋体" w:hAnsi="宋体" w:cs="宋体"/>
            <w:color w:val="auto"/>
            <w:sz w:val="24"/>
            <w:szCs w:val="24"/>
            <w:lang w:val="en-US"/>
            <w:rPrChange w:id="140" w:author="红尘" w:date="2025-03-25T10:54:23Z">
              <w:rPr>
                <w:rFonts w:hint="default" w:ascii="宋体" w:hAnsi="宋体" w:cs="宋体"/>
                <w:color w:val="FF0000"/>
                <w:sz w:val="24"/>
                <w:szCs w:val="24"/>
                <w:lang w:val="en-US"/>
              </w:rPr>
            </w:rPrChange>
          </w:rPr>
          <w:delText>5</w:delText>
        </w:r>
      </w:del>
      <w:ins w:id="142" w:author="张铭锐15023459832" w:date="2025-03-21T10:49:39Z">
        <w:r>
          <w:rPr>
            <w:rFonts w:hint="eastAsia" w:ascii="宋体" w:hAnsi="宋体" w:cs="宋体"/>
            <w:color w:val="auto"/>
            <w:sz w:val="24"/>
            <w:szCs w:val="24"/>
            <w:lang w:val="en-US" w:eastAsia="zh-CN"/>
            <w:rPrChange w:id="143" w:author="红尘" w:date="2025-03-25T10:54:23Z">
              <w:rPr>
                <w:rFonts w:hint="eastAsia" w:ascii="宋体" w:hAnsi="宋体" w:cs="宋体"/>
                <w:color w:val="FF0000"/>
                <w:sz w:val="24"/>
                <w:szCs w:val="24"/>
                <w:lang w:val="en-US" w:eastAsia="zh-CN"/>
              </w:rPr>
            </w:rPrChange>
          </w:rPr>
          <w:t>3</w:t>
        </w:r>
      </w:ins>
      <w:r>
        <w:rPr>
          <w:rFonts w:hint="eastAsia" w:ascii="宋体" w:hAnsi="宋体" w:cs="宋体"/>
          <w:color w:val="auto"/>
          <w:sz w:val="24"/>
          <w:szCs w:val="24"/>
          <w:rPrChange w:id="145" w:author="红尘" w:date="2025-03-25T10:54:23Z">
            <w:rPr>
              <w:rFonts w:hint="eastAsia" w:ascii="宋体" w:hAnsi="宋体" w:cs="宋体"/>
              <w:color w:val="FF0000"/>
              <w:sz w:val="24"/>
              <w:szCs w:val="24"/>
            </w:rPr>
          </w:rPrChange>
        </w:rPr>
        <w:t>0%；</w:t>
      </w:r>
      <w:ins w:id="146" w:author="红尘" w:date="2025-03-25T10:52:55Z">
        <w:r>
          <w:rPr>
            <w:rFonts w:hint="eastAsia" w:ascii="宋体" w:hAnsi="宋体" w:cs="宋体"/>
            <w:color w:val="auto"/>
            <w:sz w:val="24"/>
            <w:szCs w:val="24"/>
            <w:lang w:val="en-US" w:eastAsia="zh-CN"/>
            <w:rPrChange w:id="147" w:author="红尘" w:date="2025-03-25T10:54:23Z">
              <w:rPr>
                <w:rFonts w:hint="eastAsia" w:ascii="宋体" w:hAnsi="宋体" w:cs="宋体"/>
                <w:color w:val="FF0000"/>
                <w:sz w:val="24"/>
                <w:szCs w:val="24"/>
                <w:lang w:val="en-US" w:eastAsia="zh-CN"/>
              </w:rPr>
            </w:rPrChange>
          </w:rPr>
          <w:t>成交</w:t>
        </w:r>
      </w:ins>
      <w:ins w:id="149" w:author="红尘" w:date="2025-03-25T10:52:56Z">
        <w:r>
          <w:rPr>
            <w:rFonts w:hint="eastAsia" w:ascii="宋体" w:hAnsi="宋体" w:cs="宋体"/>
            <w:color w:val="auto"/>
            <w:sz w:val="24"/>
            <w:szCs w:val="24"/>
            <w:lang w:val="en-US" w:eastAsia="zh-CN"/>
            <w:rPrChange w:id="150" w:author="红尘" w:date="2025-03-25T10:54:23Z">
              <w:rPr>
                <w:rFonts w:hint="eastAsia" w:ascii="宋体" w:hAnsi="宋体" w:cs="宋体"/>
                <w:color w:val="FF0000"/>
                <w:sz w:val="24"/>
                <w:szCs w:val="24"/>
                <w:lang w:val="en-US" w:eastAsia="zh-CN"/>
              </w:rPr>
            </w:rPrChange>
          </w:rPr>
          <w:t>供应商</w:t>
        </w:r>
      </w:ins>
      <w:ins w:id="152" w:author="红尘" w:date="2025-03-25T10:52:59Z">
        <w:r>
          <w:rPr>
            <w:rFonts w:hint="eastAsia" w:ascii="宋体" w:hAnsi="宋体" w:cs="宋体"/>
            <w:color w:val="auto"/>
            <w:sz w:val="24"/>
            <w:szCs w:val="24"/>
            <w:lang w:val="en-US" w:eastAsia="zh-CN"/>
            <w:rPrChange w:id="153" w:author="红尘" w:date="2025-03-25T10:54:23Z">
              <w:rPr>
                <w:rFonts w:hint="eastAsia" w:ascii="宋体" w:hAnsi="宋体" w:cs="宋体"/>
                <w:color w:val="FF0000"/>
                <w:sz w:val="24"/>
                <w:szCs w:val="24"/>
                <w:lang w:val="en-US" w:eastAsia="zh-CN"/>
              </w:rPr>
            </w:rPrChange>
          </w:rPr>
          <w:t>向</w:t>
        </w:r>
      </w:ins>
      <w:ins w:id="155" w:author="红尘" w:date="2025-03-25T10:53:01Z">
        <w:r>
          <w:rPr>
            <w:rFonts w:hint="eastAsia" w:ascii="宋体" w:hAnsi="宋体" w:cs="宋体"/>
            <w:color w:val="auto"/>
            <w:sz w:val="24"/>
            <w:szCs w:val="24"/>
            <w:lang w:val="en-US" w:eastAsia="zh-CN"/>
            <w:rPrChange w:id="156" w:author="红尘" w:date="2025-03-25T10:54:23Z">
              <w:rPr>
                <w:rFonts w:hint="eastAsia" w:ascii="宋体" w:hAnsi="宋体" w:cs="宋体"/>
                <w:color w:val="FF0000"/>
                <w:sz w:val="24"/>
                <w:szCs w:val="24"/>
                <w:lang w:val="en-US" w:eastAsia="zh-CN"/>
              </w:rPr>
            </w:rPrChange>
          </w:rPr>
          <w:t>我院</w:t>
        </w:r>
      </w:ins>
      <w:ins w:id="158" w:author="红尘" w:date="2025-03-25T10:53:02Z">
        <w:r>
          <w:rPr>
            <w:rFonts w:hint="eastAsia" w:ascii="宋体" w:hAnsi="宋体" w:cs="宋体"/>
            <w:color w:val="auto"/>
            <w:sz w:val="24"/>
            <w:szCs w:val="24"/>
            <w:lang w:val="en-US" w:eastAsia="zh-CN"/>
            <w:rPrChange w:id="159" w:author="红尘" w:date="2025-03-25T10:54:23Z">
              <w:rPr>
                <w:rFonts w:hint="eastAsia" w:ascii="宋体" w:hAnsi="宋体" w:cs="宋体"/>
                <w:color w:val="FF0000"/>
                <w:sz w:val="24"/>
                <w:szCs w:val="24"/>
                <w:lang w:val="en-US" w:eastAsia="zh-CN"/>
              </w:rPr>
            </w:rPrChange>
          </w:rPr>
          <w:t>提交</w:t>
        </w:r>
      </w:ins>
      <w:ins w:id="161" w:author="红尘" w:date="2025-03-25T10:52:51Z">
        <w:r>
          <w:rPr>
            <w:rFonts w:hint="eastAsia" w:ascii="宋体" w:hAnsi="宋体" w:cs="宋体"/>
            <w:color w:val="auto"/>
            <w:sz w:val="24"/>
            <w:szCs w:val="24"/>
            <w:rPrChange w:id="162" w:author="红尘" w:date="2025-03-25T10:54:23Z">
              <w:rPr>
                <w:rFonts w:hint="eastAsia" w:ascii="宋体" w:hAnsi="宋体" w:cs="宋体"/>
                <w:color w:val="FF0000"/>
                <w:sz w:val="24"/>
                <w:szCs w:val="24"/>
              </w:rPr>
            </w:rPrChange>
          </w:rPr>
          <w:t>半年维保报告</w:t>
        </w:r>
      </w:ins>
      <w:ins w:id="164" w:author="红尘" w:date="2025-03-25T10:53:06Z">
        <w:r>
          <w:rPr>
            <w:rFonts w:hint="eastAsia" w:ascii="宋体" w:hAnsi="宋体" w:cs="宋体"/>
            <w:color w:val="auto"/>
            <w:sz w:val="24"/>
            <w:szCs w:val="24"/>
            <w:lang w:val="en-US" w:eastAsia="zh-CN"/>
            <w:rPrChange w:id="165" w:author="红尘" w:date="2025-03-25T10:54:23Z">
              <w:rPr>
                <w:rFonts w:hint="eastAsia" w:ascii="宋体" w:hAnsi="宋体" w:cs="宋体"/>
                <w:color w:val="FF0000"/>
                <w:sz w:val="24"/>
                <w:szCs w:val="24"/>
                <w:lang w:val="en-US" w:eastAsia="zh-CN"/>
              </w:rPr>
            </w:rPrChange>
          </w:rPr>
          <w:t>后</w:t>
        </w:r>
      </w:ins>
      <w:ins w:id="167" w:author="红尘" w:date="2025-03-25T10:53:07Z">
        <w:r>
          <w:rPr>
            <w:rFonts w:hint="eastAsia" w:ascii="宋体" w:hAnsi="宋体" w:cs="宋体"/>
            <w:color w:val="auto"/>
            <w:sz w:val="24"/>
            <w:szCs w:val="24"/>
            <w:lang w:val="en-US" w:eastAsia="zh-CN"/>
            <w:rPrChange w:id="168" w:author="红尘" w:date="2025-03-25T10:54:23Z">
              <w:rPr>
                <w:rFonts w:hint="eastAsia" w:ascii="宋体" w:hAnsi="宋体" w:cs="宋体"/>
                <w:color w:val="FF0000"/>
                <w:sz w:val="24"/>
                <w:szCs w:val="24"/>
                <w:lang w:val="en-US" w:eastAsia="zh-CN"/>
              </w:rPr>
            </w:rPrChange>
          </w:rPr>
          <w:t>10个</w:t>
        </w:r>
      </w:ins>
      <w:ins w:id="170" w:author="红尘" w:date="2025-03-25T10:53:09Z">
        <w:r>
          <w:rPr>
            <w:rFonts w:hint="eastAsia" w:ascii="宋体" w:hAnsi="宋体" w:cs="宋体"/>
            <w:color w:val="auto"/>
            <w:sz w:val="24"/>
            <w:szCs w:val="24"/>
            <w:lang w:val="en-US" w:eastAsia="zh-CN"/>
            <w:rPrChange w:id="171" w:author="红尘" w:date="2025-03-25T10:54:23Z">
              <w:rPr>
                <w:rFonts w:hint="eastAsia" w:ascii="宋体" w:hAnsi="宋体" w:cs="宋体"/>
                <w:color w:val="FF0000"/>
                <w:sz w:val="24"/>
                <w:szCs w:val="24"/>
                <w:lang w:val="en-US" w:eastAsia="zh-CN"/>
              </w:rPr>
            </w:rPrChange>
          </w:rPr>
          <w:t>工作日内</w:t>
        </w:r>
      </w:ins>
      <w:ins w:id="173" w:author="张铭锐15023459832" w:date="2025-03-21T10:50:01Z">
        <w:del w:id="174" w:author="红尘" w:date="2025-03-25T10:52:50Z">
          <w:r>
            <w:rPr>
              <w:rFonts w:hint="eastAsia" w:ascii="宋体" w:hAnsi="宋体" w:cs="宋体"/>
              <w:color w:val="auto"/>
              <w:sz w:val="24"/>
              <w:szCs w:val="24"/>
              <w:lang w:val="en-US" w:eastAsia="zh-CN"/>
              <w:rPrChange w:id="175" w:author="红尘" w:date="2025-03-25T10:54:23Z">
                <w:rPr>
                  <w:rFonts w:hint="eastAsia" w:ascii="宋体" w:hAnsi="宋体" w:cs="宋体"/>
                  <w:color w:val="FF0000"/>
                  <w:sz w:val="24"/>
                  <w:szCs w:val="24"/>
                  <w:lang w:val="en-US" w:eastAsia="zh-CN"/>
                </w:rPr>
              </w:rPrChange>
            </w:rPr>
            <w:delText>合同</w:delText>
          </w:r>
        </w:del>
      </w:ins>
      <w:ins w:id="178" w:author="张铭锐15023459832" w:date="2025-03-21T10:50:03Z">
        <w:del w:id="179" w:author="红尘" w:date="2025-03-25T10:52:50Z">
          <w:r>
            <w:rPr>
              <w:rFonts w:hint="eastAsia" w:ascii="宋体" w:hAnsi="宋体" w:cs="宋体"/>
              <w:color w:val="auto"/>
              <w:sz w:val="24"/>
              <w:szCs w:val="24"/>
              <w:lang w:val="en-US" w:eastAsia="zh-CN"/>
              <w:rPrChange w:id="180" w:author="红尘" w:date="2025-03-25T10:54:23Z">
                <w:rPr>
                  <w:rFonts w:hint="eastAsia" w:ascii="宋体" w:hAnsi="宋体" w:cs="宋体"/>
                  <w:color w:val="FF0000"/>
                  <w:sz w:val="24"/>
                  <w:szCs w:val="24"/>
                  <w:lang w:val="en-US" w:eastAsia="zh-CN"/>
                </w:rPr>
              </w:rPrChange>
            </w:rPr>
            <w:delText>签订后</w:delText>
          </w:r>
        </w:del>
      </w:ins>
      <w:ins w:id="183" w:author="张铭锐15023459832" w:date="2025-03-21T10:50:05Z">
        <w:del w:id="184" w:author="红尘" w:date="2025-03-25T10:52:50Z">
          <w:r>
            <w:rPr>
              <w:rFonts w:hint="eastAsia" w:ascii="宋体" w:hAnsi="宋体" w:cs="宋体"/>
              <w:color w:val="auto"/>
              <w:sz w:val="24"/>
              <w:szCs w:val="24"/>
              <w:highlight w:val="yellow"/>
              <w:lang w:val="en-US" w:eastAsia="zh-CN"/>
              <w:rPrChange w:id="185" w:author="红尘" w:date="2025-03-25T10:54:23Z">
                <w:rPr>
                  <w:rFonts w:hint="eastAsia" w:ascii="宋体" w:hAnsi="宋体" w:cs="宋体"/>
                  <w:color w:val="FF0000"/>
                  <w:sz w:val="24"/>
                  <w:szCs w:val="24"/>
                  <w:lang w:val="en-US" w:eastAsia="zh-CN"/>
                </w:rPr>
              </w:rPrChange>
            </w:rPr>
            <w:delText>6</w:delText>
          </w:r>
        </w:del>
      </w:ins>
      <w:ins w:id="188" w:author="张铭锐15023459832" w:date="2025-03-21T10:50:07Z">
        <w:del w:id="189" w:author="红尘" w:date="2025-03-25T10:52:50Z">
          <w:r>
            <w:rPr>
              <w:rFonts w:hint="eastAsia" w:ascii="宋体" w:hAnsi="宋体" w:cs="宋体"/>
              <w:color w:val="auto"/>
              <w:sz w:val="24"/>
              <w:szCs w:val="24"/>
              <w:lang w:val="en-US" w:eastAsia="zh-CN"/>
              <w:rPrChange w:id="190" w:author="红尘" w:date="2025-03-25T10:54:23Z">
                <w:rPr>
                  <w:rFonts w:hint="eastAsia" w:ascii="宋体" w:hAnsi="宋体" w:cs="宋体"/>
                  <w:color w:val="FF0000"/>
                  <w:sz w:val="24"/>
                  <w:szCs w:val="24"/>
                  <w:lang w:val="en-US" w:eastAsia="zh-CN"/>
                </w:rPr>
              </w:rPrChange>
            </w:rPr>
            <w:delText>个月</w:delText>
          </w:r>
        </w:del>
      </w:ins>
      <w:ins w:id="193" w:author="张铭锐15023459832" w:date="2025-03-21T10:50:07Z">
        <w:r>
          <w:rPr>
            <w:rFonts w:hint="eastAsia" w:ascii="宋体" w:hAnsi="宋体" w:cs="宋体"/>
            <w:color w:val="auto"/>
            <w:sz w:val="24"/>
            <w:szCs w:val="24"/>
            <w:lang w:val="en-US" w:eastAsia="zh-CN"/>
            <w:rPrChange w:id="194" w:author="红尘" w:date="2025-03-25T10:54:23Z">
              <w:rPr>
                <w:rFonts w:hint="eastAsia" w:ascii="宋体" w:hAnsi="宋体" w:cs="宋体"/>
                <w:color w:val="FF0000"/>
                <w:sz w:val="24"/>
                <w:szCs w:val="24"/>
                <w:lang w:val="en-US" w:eastAsia="zh-CN"/>
              </w:rPr>
            </w:rPrChange>
          </w:rPr>
          <w:t>，</w:t>
        </w:r>
      </w:ins>
      <w:ins w:id="196" w:author="张铭锐15023459832" w:date="2025-03-21T10:50:26Z">
        <w:r>
          <w:rPr>
            <w:rFonts w:hint="eastAsia" w:ascii="宋体" w:hAnsi="宋体" w:cs="宋体"/>
            <w:color w:val="auto"/>
            <w:sz w:val="24"/>
            <w:szCs w:val="24"/>
            <w:lang w:val="en-US" w:eastAsia="zh-CN"/>
            <w:rPrChange w:id="197" w:author="红尘" w:date="2025-03-25T10:54:23Z">
              <w:rPr>
                <w:rFonts w:hint="eastAsia" w:ascii="宋体" w:hAnsi="宋体" w:cs="宋体"/>
                <w:color w:val="FF0000"/>
                <w:sz w:val="24"/>
                <w:szCs w:val="24"/>
                <w:lang w:val="en-US" w:eastAsia="zh-CN"/>
              </w:rPr>
            </w:rPrChange>
          </w:rPr>
          <w:t>支付</w:t>
        </w:r>
      </w:ins>
      <w:ins w:id="199" w:author="张铭锐15023459832" w:date="2025-03-21T10:50:29Z">
        <w:r>
          <w:rPr>
            <w:rFonts w:hint="eastAsia" w:ascii="宋体" w:hAnsi="宋体" w:cs="宋体"/>
            <w:color w:val="auto"/>
            <w:sz w:val="24"/>
            <w:szCs w:val="24"/>
            <w:lang w:val="en-US" w:eastAsia="zh-CN"/>
            <w:rPrChange w:id="200" w:author="红尘" w:date="2025-03-25T10:54:23Z">
              <w:rPr>
                <w:rFonts w:hint="eastAsia" w:ascii="宋体" w:hAnsi="宋体" w:cs="宋体"/>
                <w:color w:val="FF0000"/>
                <w:sz w:val="24"/>
                <w:szCs w:val="24"/>
                <w:lang w:val="en-US" w:eastAsia="zh-CN"/>
              </w:rPr>
            </w:rPrChange>
          </w:rPr>
          <w:t>合同</w:t>
        </w:r>
      </w:ins>
      <w:ins w:id="202" w:author="张铭锐15023459832" w:date="2025-03-21T10:50:30Z">
        <w:r>
          <w:rPr>
            <w:rFonts w:hint="eastAsia" w:ascii="宋体" w:hAnsi="宋体" w:cs="宋体"/>
            <w:color w:val="auto"/>
            <w:sz w:val="24"/>
            <w:szCs w:val="24"/>
            <w:lang w:val="en-US" w:eastAsia="zh-CN"/>
            <w:rPrChange w:id="203" w:author="红尘" w:date="2025-03-25T10:54:23Z">
              <w:rPr>
                <w:rFonts w:hint="eastAsia" w:ascii="宋体" w:hAnsi="宋体" w:cs="宋体"/>
                <w:color w:val="FF0000"/>
                <w:sz w:val="24"/>
                <w:szCs w:val="24"/>
                <w:lang w:val="en-US" w:eastAsia="zh-CN"/>
              </w:rPr>
            </w:rPrChange>
          </w:rPr>
          <w:t>款</w:t>
        </w:r>
      </w:ins>
      <w:ins w:id="205" w:author="张铭锐15023459832" w:date="2025-03-21T10:50:32Z">
        <w:r>
          <w:rPr>
            <w:rFonts w:hint="eastAsia" w:ascii="宋体" w:hAnsi="宋体" w:cs="宋体"/>
            <w:color w:val="auto"/>
            <w:sz w:val="24"/>
            <w:szCs w:val="24"/>
            <w:lang w:val="en-US" w:eastAsia="zh-CN"/>
            <w:rPrChange w:id="206" w:author="红尘" w:date="2025-03-25T10:54:23Z">
              <w:rPr>
                <w:rFonts w:hint="eastAsia" w:ascii="宋体" w:hAnsi="宋体" w:cs="宋体"/>
                <w:color w:val="FF0000"/>
                <w:sz w:val="24"/>
                <w:szCs w:val="24"/>
                <w:lang w:val="en-US" w:eastAsia="zh-CN"/>
              </w:rPr>
            </w:rPrChange>
          </w:rPr>
          <w:t>总金额</w:t>
        </w:r>
      </w:ins>
      <w:ins w:id="208" w:author="张铭锐15023459832" w:date="2025-03-21T10:50:33Z">
        <w:r>
          <w:rPr>
            <w:rFonts w:hint="eastAsia" w:ascii="宋体" w:hAnsi="宋体" w:cs="宋体"/>
            <w:color w:val="auto"/>
            <w:sz w:val="24"/>
            <w:szCs w:val="24"/>
            <w:lang w:val="en-US" w:eastAsia="zh-CN"/>
            <w:rPrChange w:id="209" w:author="红尘" w:date="2025-03-25T10:54:23Z">
              <w:rPr>
                <w:rFonts w:hint="eastAsia" w:ascii="宋体" w:hAnsi="宋体" w:cs="宋体"/>
                <w:color w:val="FF0000"/>
                <w:sz w:val="24"/>
                <w:szCs w:val="24"/>
                <w:lang w:val="en-US" w:eastAsia="zh-CN"/>
              </w:rPr>
            </w:rPrChange>
          </w:rPr>
          <w:t>的</w:t>
        </w:r>
      </w:ins>
      <w:ins w:id="211" w:author="张铭锐15023459832" w:date="2025-03-21T10:50:35Z">
        <w:r>
          <w:rPr>
            <w:rFonts w:hint="eastAsia" w:ascii="宋体" w:hAnsi="宋体" w:cs="宋体"/>
            <w:color w:val="auto"/>
            <w:sz w:val="24"/>
            <w:szCs w:val="24"/>
            <w:lang w:val="en-US" w:eastAsia="zh-CN"/>
            <w:rPrChange w:id="212" w:author="红尘" w:date="2025-03-25T10:54:23Z">
              <w:rPr>
                <w:rFonts w:hint="eastAsia" w:ascii="宋体" w:hAnsi="宋体" w:cs="宋体"/>
                <w:color w:val="FF0000"/>
                <w:sz w:val="24"/>
                <w:szCs w:val="24"/>
                <w:lang w:val="en-US" w:eastAsia="zh-CN"/>
              </w:rPr>
            </w:rPrChange>
          </w:rPr>
          <w:t>50</w:t>
        </w:r>
      </w:ins>
      <w:ins w:id="214" w:author="张铭锐15023459832" w:date="2025-03-21T10:50:36Z">
        <w:r>
          <w:rPr>
            <w:rFonts w:hint="eastAsia" w:ascii="宋体" w:hAnsi="宋体" w:cs="宋体"/>
            <w:color w:val="auto"/>
            <w:sz w:val="24"/>
            <w:szCs w:val="24"/>
            <w:lang w:val="en-US" w:eastAsia="zh-CN"/>
            <w:rPrChange w:id="215" w:author="红尘" w:date="2025-03-25T10:54:23Z">
              <w:rPr>
                <w:rFonts w:hint="eastAsia" w:ascii="宋体" w:hAnsi="宋体" w:cs="宋体"/>
                <w:color w:val="FF0000"/>
                <w:sz w:val="24"/>
                <w:szCs w:val="24"/>
                <w:lang w:val="en-US" w:eastAsia="zh-CN"/>
              </w:rPr>
            </w:rPrChange>
          </w:rPr>
          <w:t>%</w:t>
        </w:r>
      </w:ins>
      <w:ins w:id="217" w:author="张铭锐15023459832" w:date="2025-03-21T10:50:21Z">
        <w:r>
          <w:rPr>
            <w:rFonts w:hint="eastAsia" w:ascii="宋体" w:hAnsi="宋体" w:cs="宋体"/>
            <w:color w:val="auto"/>
            <w:sz w:val="24"/>
            <w:szCs w:val="24"/>
            <w:lang w:val="en-US" w:eastAsia="zh-CN"/>
            <w:rPrChange w:id="218" w:author="红尘" w:date="2025-03-25T10:54:23Z">
              <w:rPr>
                <w:rFonts w:hint="eastAsia" w:ascii="宋体" w:hAnsi="宋体" w:cs="宋体"/>
                <w:color w:val="FF0000"/>
                <w:sz w:val="24"/>
                <w:szCs w:val="24"/>
                <w:lang w:val="en-US" w:eastAsia="zh-CN"/>
              </w:rPr>
            </w:rPrChange>
          </w:rPr>
          <w:t>；</w:t>
        </w:r>
      </w:ins>
      <w:r>
        <w:rPr>
          <w:rFonts w:hint="eastAsia" w:ascii="宋体" w:hAnsi="宋体" w:cs="宋体"/>
          <w:color w:val="auto"/>
          <w:sz w:val="24"/>
          <w:szCs w:val="24"/>
          <w:rPrChange w:id="220" w:author="红尘" w:date="2025-03-25T10:54:23Z">
            <w:rPr>
              <w:rFonts w:hint="eastAsia" w:ascii="宋体" w:hAnsi="宋体" w:cs="宋体"/>
              <w:color w:val="FF0000"/>
              <w:sz w:val="24"/>
              <w:szCs w:val="24"/>
            </w:rPr>
          </w:rPrChange>
        </w:rPr>
        <w:t>合同到期后</w:t>
      </w:r>
      <w:del w:id="221" w:author="红尘" w:date="2025-03-25T10:53:36Z">
        <w:r>
          <w:rPr>
            <w:rFonts w:hint="eastAsia" w:ascii="宋体" w:hAnsi="宋体" w:cs="宋体"/>
            <w:color w:val="auto"/>
            <w:sz w:val="24"/>
            <w:szCs w:val="24"/>
            <w:rPrChange w:id="222" w:author="红尘" w:date="2025-03-25T10:54:23Z">
              <w:rPr>
                <w:rFonts w:hint="eastAsia" w:ascii="宋体" w:hAnsi="宋体" w:cs="宋体"/>
                <w:color w:val="FF0000"/>
                <w:sz w:val="24"/>
                <w:szCs w:val="24"/>
              </w:rPr>
            </w:rPrChange>
          </w:rPr>
          <w:delText>10个工作日内，</w:delText>
        </w:r>
      </w:del>
      <w:r>
        <w:rPr>
          <w:rFonts w:hint="eastAsia" w:ascii="宋体" w:hAnsi="宋体" w:cs="宋体"/>
          <w:color w:val="auto"/>
          <w:sz w:val="24"/>
          <w:szCs w:val="24"/>
          <w:rPrChange w:id="224" w:author="红尘" w:date="2025-03-25T10:54:23Z">
            <w:rPr>
              <w:rFonts w:hint="eastAsia" w:ascii="宋体" w:hAnsi="宋体" w:cs="宋体"/>
              <w:color w:val="FF0000"/>
              <w:sz w:val="24"/>
              <w:szCs w:val="24"/>
            </w:rPr>
          </w:rPrChange>
        </w:rPr>
        <w:t>成交供应商出具维保年度总结报告后</w:t>
      </w:r>
      <w:ins w:id="225" w:author="红尘" w:date="2025-03-25T10:53:41Z">
        <w:r>
          <w:rPr>
            <w:rFonts w:hint="eastAsia" w:ascii="宋体" w:hAnsi="宋体" w:cs="宋体"/>
            <w:color w:val="auto"/>
            <w:sz w:val="24"/>
            <w:szCs w:val="24"/>
            <w:lang w:val="en-US" w:eastAsia="zh-CN"/>
            <w:rPrChange w:id="226" w:author="红尘" w:date="2025-03-25T10:54:23Z">
              <w:rPr>
                <w:rFonts w:hint="eastAsia" w:ascii="宋体" w:hAnsi="宋体" w:cs="宋体"/>
                <w:color w:val="FF0000"/>
                <w:sz w:val="24"/>
                <w:szCs w:val="24"/>
                <w:lang w:val="en-US" w:eastAsia="zh-CN"/>
              </w:rPr>
            </w:rPrChange>
          </w:rPr>
          <w:t>10</w:t>
        </w:r>
      </w:ins>
      <w:ins w:id="228" w:author="红尘" w:date="2025-03-25T10:53:42Z">
        <w:r>
          <w:rPr>
            <w:rFonts w:hint="eastAsia" w:ascii="宋体" w:hAnsi="宋体" w:cs="宋体"/>
            <w:color w:val="auto"/>
            <w:sz w:val="24"/>
            <w:szCs w:val="24"/>
            <w:lang w:val="en-US" w:eastAsia="zh-CN"/>
            <w:rPrChange w:id="229" w:author="红尘" w:date="2025-03-25T10:54:23Z">
              <w:rPr>
                <w:rFonts w:hint="eastAsia" w:ascii="宋体" w:hAnsi="宋体" w:cs="宋体"/>
                <w:color w:val="FF0000"/>
                <w:sz w:val="24"/>
                <w:szCs w:val="24"/>
                <w:lang w:val="en-US" w:eastAsia="zh-CN"/>
              </w:rPr>
            </w:rPrChange>
          </w:rPr>
          <w:t>个</w:t>
        </w:r>
      </w:ins>
      <w:ins w:id="231" w:author="红尘" w:date="2025-03-25T10:53:44Z">
        <w:r>
          <w:rPr>
            <w:rFonts w:hint="eastAsia" w:ascii="宋体" w:hAnsi="宋体" w:cs="宋体"/>
            <w:color w:val="auto"/>
            <w:sz w:val="24"/>
            <w:szCs w:val="24"/>
            <w:lang w:val="en-US" w:eastAsia="zh-CN"/>
            <w:rPrChange w:id="232" w:author="红尘" w:date="2025-03-25T10:54:23Z">
              <w:rPr>
                <w:rFonts w:hint="eastAsia" w:ascii="宋体" w:hAnsi="宋体" w:cs="宋体"/>
                <w:color w:val="FF0000"/>
                <w:sz w:val="24"/>
                <w:szCs w:val="24"/>
                <w:lang w:val="en-US" w:eastAsia="zh-CN"/>
              </w:rPr>
            </w:rPrChange>
          </w:rPr>
          <w:t>工作日内</w:t>
        </w:r>
      </w:ins>
      <w:ins w:id="234" w:author="红尘" w:date="2025-03-25T10:53:46Z">
        <w:r>
          <w:rPr>
            <w:rFonts w:hint="eastAsia" w:ascii="宋体" w:hAnsi="宋体" w:cs="宋体"/>
            <w:color w:val="auto"/>
            <w:sz w:val="24"/>
            <w:szCs w:val="24"/>
            <w:lang w:val="en-US" w:eastAsia="zh-CN"/>
            <w:rPrChange w:id="235" w:author="红尘" w:date="2025-03-25T10:54:23Z">
              <w:rPr>
                <w:rFonts w:hint="eastAsia" w:ascii="宋体" w:hAnsi="宋体" w:cs="宋体"/>
                <w:color w:val="FF0000"/>
                <w:sz w:val="24"/>
                <w:szCs w:val="24"/>
                <w:lang w:val="en-US" w:eastAsia="zh-CN"/>
              </w:rPr>
            </w:rPrChange>
          </w:rPr>
          <w:t>，</w:t>
        </w:r>
      </w:ins>
      <w:r>
        <w:rPr>
          <w:rFonts w:hint="eastAsia" w:ascii="宋体" w:hAnsi="宋体" w:cs="宋体"/>
          <w:color w:val="auto"/>
          <w:sz w:val="24"/>
          <w:szCs w:val="24"/>
          <w:rPrChange w:id="237" w:author="红尘" w:date="2025-03-25T10:54:23Z">
            <w:rPr>
              <w:rFonts w:hint="eastAsia" w:ascii="宋体" w:hAnsi="宋体" w:cs="宋体"/>
              <w:color w:val="FF0000"/>
              <w:sz w:val="24"/>
              <w:szCs w:val="24"/>
            </w:rPr>
          </w:rPrChange>
        </w:rPr>
        <w:t>支付合同款总金额剩余的</w:t>
      </w:r>
      <w:del w:id="238" w:author="张铭锐15023459832" w:date="2025-03-21T10:50:51Z">
        <w:r>
          <w:rPr>
            <w:rFonts w:hint="default" w:ascii="宋体" w:hAnsi="宋体" w:cs="宋体"/>
            <w:color w:val="auto"/>
            <w:sz w:val="24"/>
            <w:szCs w:val="24"/>
            <w:lang w:val="en-US"/>
            <w:rPrChange w:id="239" w:author="红尘" w:date="2025-03-25T10:54:23Z">
              <w:rPr>
                <w:rFonts w:hint="default" w:ascii="宋体" w:hAnsi="宋体" w:cs="宋体"/>
                <w:color w:val="FF0000"/>
                <w:sz w:val="24"/>
                <w:szCs w:val="24"/>
                <w:lang w:val="en-US"/>
              </w:rPr>
            </w:rPrChange>
          </w:rPr>
          <w:delText>5</w:delText>
        </w:r>
      </w:del>
      <w:ins w:id="241" w:author="张铭锐15023459832" w:date="2025-03-21T10:50:51Z">
        <w:r>
          <w:rPr>
            <w:rFonts w:hint="eastAsia" w:ascii="宋体" w:hAnsi="宋体" w:cs="宋体"/>
            <w:color w:val="auto"/>
            <w:sz w:val="24"/>
            <w:szCs w:val="24"/>
            <w:lang w:val="en-US" w:eastAsia="zh-CN"/>
            <w:rPrChange w:id="242" w:author="红尘" w:date="2025-03-25T10:54:23Z">
              <w:rPr>
                <w:rFonts w:hint="eastAsia" w:ascii="宋体" w:hAnsi="宋体" w:cs="宋体"/>
                <w:color w:val="FF0000"/>
                <w:sz w:val="24"/>
                <w:szCs w:val="24"/>
                <w:lang w:val="en-US" w:eastAsia="zh-CN"/>
              </w:rPr>
            </w:rPrChange>
          </w:rPr>
          <w:t>2</w:t>
        </w:r>
      </w:ins>
      <w:r>
        <w:rPr>
          <w:rFonts w:hint="eastAsia" w:ascii="宋体" w:hAnsi="宋体" w:cs="宋体"/>
          <w:color w:val="auto"/>
          <w:sz w:val="24"/>
          <w:szCs w:val="24"/>
          <w:rPrChange w:id="244" w:author="红尘" w:date="2025-03-25T10:54:23Z">
            <w:rPr>
              <w:rFonts w:hint="eastAsia" w:ascii="宋体" w:hAnsi="宋体" w:cs="宋体"/>
              <w:color w:val="FF0000"/>
              <w:sz w:val="24"/>
              <w:szCs w:val="24"/>
            </w:rPr>
          </w:rPrChange>
        </w:rPr>
        <w:t>0%。</w:t>
      </w:r>
      <w:r>
        <w:rPr>
          <w:rFonts w:hint="eastAsia" w:ascii="宋体" w:hAnsi="宋体" w:cs="宋体"/>
          <w:color w:val="auto"/>
          <w:sz w:val="24"/>
          <w:szCs w:val="24"/>
          <w:rPrChange w:id="245" w:author="红尘" w:date="2025-03-25T10:54:23Z">
            <w:rPr>
              <w:rFonts w:hint="eastAsia" w:ascii="宋体" w:hAnsi="宋体" w:cs="宋体"/>
              <w:sz w:val="24"/>
              <w:szCs w:val="24"/>
            </w:rPr>
          </w:rPrChange>
        </w:rPr>
        <w:t>成交供应商应在我院支付经费之前提供有效的票据，且成交供应商严格按照我院要求和格式提交相关资料，否则我院有权拒绝支付相关费用。</w:t>
      </w:r>
    </w:p>
    <w:p w14:paraId="2B8A5C06">
      <w:pPr>
        <w:widowControl/>
        <w:shd w:val="clear" w:color="auto" w:fill="FFFFFF"/>
        <w:spacing w:line="500" w:lineRule="exact"/>
        <w:ind w:firstLine="602" w:firstLineChars="250"/>
        <w:jc w:val="left"/>
        <w:rPr>
          <w:rFonts w:ascii="宋体" w:hAnsi="宋体" w:cs="宋体"/>
          <w:b/>
          <w:color w:val="auto"/>
          <w:kern w:val="0"/>
          <w:sz w:val="24"/>
          <w:szCs w:val="24"/>
          <w:rPrChange w:id="246" w:author="红尘" w:date="2025-03-25T10:54:23Z">
            <w:rPr>
              <w:rFonts w:ascii="宋体" w:hAnsi="宋体" w:cs="宋体"/>
              <w:b/>
              <w:kern w:val="0"/>
              <w:sz w:val="24"/>
              <w:szCs w:val="24"/>
            </w:rPr>
          </w:rPrChange>
        </w:rPr>
      </w:pPr>
      <w:r>
        <w:rPr>
          <w:rFonts w:hint="eastAsia" w:ascii="宋体" w:hAnsi="宋体" w:cs="宋体"/>
          <w:b/>
          <w:color w:val="auto"/>
          <w:kern w:val="0"/>
          <w:sz w:val="24"/>
          <w:szCs w:val="24"/>
          <w:rPrChange w:id="247" w:author="红尘" w:date="2025-03-25T10:54:23Z">
            <w:rPr>
              <w:rFonts w:hint="eastAsia" w:ascii="宋体" w:hAnsi="宋体" w:cs="宋体"/>
              <w:b/>
              <w:kern w:val="0"/>
              <w:sz w:val="24"/>
              <w:szCs w:val="24"/>
            </w:rPr>
          </w:rPrChange>
        </w:rPr>
        <w:t>九、报价要求</w:t>
      </w:r>
    </w:p>
    <w:p w14:paraId="0B1FFAE9">
      <w:pPr>
        <w:widowControl/>
        <w:spacing w:line="500" w:lineRule="exact"/>
        <w:ind w:firstLine="600" w:firstLineChars="250"/>
        <w:jc w:val="left"/>
        <w:rPr>
          <w:rFonts w:ascii="宋体" w:hAnsi="宋体" w:cs="宋体"/>
          <w:color w:val="auto"/>
          <w:sz w:val="24"/>
          <w:szCs w:val="24"/>
          <w:rPrChange w:id="248" w:author="红尘" w:date="2025-03-25T10:54:23Z">
            <w:rPr>
              <w:rFonts w:ascii="宋体" w:hAnsi="宋体" w:cs="宋体"/>
              <w:sz w:val="24"/>
              <w:szCs w:val="24"/>
            </w:rPr>
          </w:rPrChange>
        </w:rPr>
      </w:pPr>
      <w:r>
        <w:rPr>
          <w:rFonts w:hint="eastAsia" w:ascii="宋体" w:hAnsi="宋体" w:cs="宋体"/>
          <w:color w:val="auto"/>
          <w:sz w:val="24"/>
          <w:szCs w:val="24"/>
          <w:rPrChange w:id="249" w:author="红尘" w:date="2025-03-25T10:54:23Z">
            <w:rPr>
              <w:rFonts w:hint="eastAsia" w:ascii="宋体" w:hAnsi="宋体" w:cs="宋体"/>
              <w:sz w:val="24"/>
              <w:szCs w:val="24"/>
            </w:rPr>
          </w:rPrChange>
        </w:rPr>
        <w:t>报价文件请于</w:t>
      </w:r>
      <w:r>
        <w:rPr>
          <w:rFonts w:hint="eastAsia" w:ascii="宋体" w:hAnsi="宋体" w:cs="宋体"/>
          <w:color w:val="auto"/>
          <w:sz w:val="24"/>
          <w:szCs w:val="24"/>
          <w:highlight w:val="yellow"/>
          <w:rPrChange w:id="250" w:author="红尘" w:date="2025-03-25T10:54:23Z">
            <w:rPr>
              <w:rFonts w:hint="eastAsia" w:ascii="宋体" w:hAnsi="宋体" w:cs="宋体"/>
              <w:sz w:val="24"/>
              <w:szCs w:val="24"/>
              <w:highlight w:val="yellow"/>
            </w:rPr>
          </w:rPrChange>
        </w:rPr>
        <w:t>2025年</w:t>
      </w:r>
      <w:del w:id="251" w:author="红尘" w:date="2025-03-25T10:51:02Z">
        <w:r>
          <w:rPr>
            <w:rFonts w:hint="default" w:ascii="宋体" w:hAnsi="宋体" w:cs="宋体"/>
            <w:color w:val="auto"/>
            <w:sz w:val="24"/>
            <w:szCs w:val="24"/>
            <w:highlight w:val="yellow"/>
            <w:lang w:val="en-US"/>
            <w:rPrChange w:id="252" w:author="红尘" w:date="2025-03-25T10:54:23Z">
              <w:rPr>
                <w:rFonts w:hint="default" w:ascii="宋体" w:hAnsi="宋体" w:cs="宋体"/>
                <w:sz w:val="24"/>
                <w:szCs w:val="24"/>
                <w:highlight w:val="yellow"/>
                <w:lang w:val="en-US"/>
              </w:rPr>
            </w:rPrChange>
          </w:rPr>
          <w:delText>3</w:delText>
        </w:r>
      </w:del>
      <w:ins w:id="254" w:author="红尘" w:date="2025-03-25T10:51:02Z">
        <w:r>
          <w:rPr>
            <w:rFonts w:hint="eastAsia" w:ascii="宋体" w:hAnsi="宋体" w:cs="宋体"/>
            <w:color w:val="auto"/>
            <w:sz w:val="24"/>
            <w:szCs w:val="24"/>
            <w:highlight w:val="yellow"/>
            <w:lang w:val="en-US" w:eastAsia="zh-CN"/>
            <w:rPrChange w:id="255" w:author="红尘" w:date="2025-03-25T10:54:23Z">
              <w:rPr>
                <w:rFonts w:hint="eastAsia" w:ascii="宋体" w:hAnsi="宋体" w:cs="宋体"/>
                <w:sz w:val="24"/>
                <w:szCs w:val="24"/>
                <w:highlight w:val="yellow"/>
                <w:lang w:val="en-US" w:eastAsia="zh-CN"/>
              </w:rPr>
            </w:rPrChange>
          </w:rPr>
          <w:t>3</w:t>
        </w:r>
      </w:ins>
      <w:r>
        <w:rPr>
          <w:rFonts w:hint="eastAsia" w:ascii="宋体" w:hAnsi="宋体" w:cs="宋体"/>
          <w:color w:val="auto"/>
          <w:sz w:val="24"/>
          <w:szCs w:val="24"/>
          <w:highlight w:val="yellow"/>
          <w:rPrChange w:id="257" w:author="红尘" w:date="2025-03-25T10:54:23Z">
            <w:rPr>
              <w:rFonts w:hint="eastAsia" w:ascii="宋体" w:hAnsi="宋体" w:cs="宋体"/>
              <w:sz w:val="24"/>
              <w:szCs w:val="24"/>
              <w:highlight w:val="yellow"/>
            </w:rPr>
          </w:rPrChange>
        </w:rPr>
        <w:t>月</w:t>
      </w:r>
      <w:del w:id="258" w:author="红尘" w:date="2025-03-25T10:51:21Z">
        <w:r>
          <w:rPr>
            <w:rFonts w:hint="default" w:ascii="宋体" w:hAnsi="宋体" w:cs="宋体"/>
            <w:color w:val="auto"/>
            <w:sz w:val="24"/>
            <w:szCs w:val="24"/>
            <w:highlight w:val="yellow"/>
            <w:lang w:val="en-US"/>
            <w:rPrChange w:id="259" w:author="红尘" w:date="2025-03-25T10:54:23Z">
              <w:rPr>
                <w:rFonts w:hint="default" w:ascii="宋体" w:hAnsi="宋体" w:cs="宋体"/>
                <w:sz w:val="24"/>
                <w:szCs w:val="24"/>
                <w:highlight w:val="yellow"/>
                <w:lang w:val="en-US"/>
              </w:rPr>
            </w:rPrChange>
          </w:rPr>
          <w:delText>20</w:delText>
        </w:r>
      </w:del>
      <w:ins w:id="261" w:author="张铭锐15023459832" w:date="2025-03-21T11:04:13Z">
        <w:del w:id="262" w:author="红尘" w:date="2025-03-25T10:51:21Z">
          <w:r>
            <w:rPr>
              <w:rFonts w:hint="default" w:ascii="宋体" w:hAnsi="宋体" w:cs="宋体"/>
              <w:color w:val="auto"/>
              <w:sz w:val="24"/>
              <w:szCs w:val="24"/>
              <w:highlight w:val="yellow"/>
              <w:lang w:val="en-US" w:eastAsia="zh-CN"/>
              <w:rPrChange w:id="263" w:author="红尘" w:date="2025-03-25T10:54:23Z">
                <w:rPr>
                  <w:rFonts w:hint="default" w:ascii="宋体" w:hAnsi="宋体" w:cs="宋体"/>
                  <w:sz w:val="24"/>
                  <w:szCs w:val="24"/>
                  <w:highlight w:val="yellow"/>
                  <w:lang w:val="en-US" w:eastAsia="zh-CN"/>
                </w:rPr>
              </w:rPrChange>
            </w:rPr>
            <w:delText xml:space="preserve">  </w:delText>
          </w:r>
        </w:del>
      </w:ins>
      <w:ins w:id="266" w:author="红尘" w:date="2025-03-25T10:51:21Z">
        <w:r>
          <w:rPr>
            <w:rFonts w:hint="eastAsia" w:ascii="宋体" w:hAnsi="宋体" w:cs="宋体"/>
            <w:color w:val="auto"/>
            <w:sz w:val="24"/>
            <w:szCs w:val="24"/>
            <w:highlight w:val="yellow"/>
            <w:lang w:val="en-US" w:eastAsia="zh-CN"/>
            <w:rPrChange w:id="267" w:author="红尘" w:date="2025-03-25T10:54:23Z">
              <w:rPr>
                <w:rFonts w:hint="eastAsia" w:ascii="宋体" w:hAnsi="宋体" w:cs="宋体"/>
                <w:sz w:val="24"/>
                <w:szCs w:val="24"/>
                <w:highlight w:val="yellow"/>
                <w:lang w:val="en-US" w:eastAsia="zh-CN"/>
              </w:rPr>
            </w:rPrChange>
          </w:rPr>
          <w:t>28</w:t>
        </w:r>
      </w:ins>
      <w:r>
        <w:rPr>
          <w:rFonts w:hint="eastAsia" w:ascii="宋体" w:hAnsi="宋体" w:cs="宋体"/>
          <w:color w:val="auto"/>
          <w:sz w:val="24"/>
          <w:szCs w:val="24"/>
          <w:highlight w:val="yellow"/>
          <w:rPrChange w:id="269" w:author="红尘" w:date="2025-03-25T10:54:23Z">
            <w:rPr>
              <w:rFonts w:hint="eastAsia" w:ascii="宋体" w:hAnsi="宋体" w:cs="宋体"/>
              <w:sz w:val="24"/>
              <w:szCs w:val="24"/>
              <w:highlight w:val="yellow"/>
            </w:rPr>
          </w:rPrChange>
        </w:rPr>
        <w:t>日</w:t>
      </w:r>
      <w:r>
        <w:rPr>
          <w:rFonts w:hint="eastAsia" w:ascii="宋体" w:hAnsi="宋体" w:cs="宋体"/>
          <w:color w:val="auto"/>
          <w:sz w:val="24"/>
          <w:szCs w:val="24"/>
          <w:rPrChange w:id="270" w:author="红尘" w:date="2025-03-25T10:54:23Z">
            <w:rPr>
              <w:rFonts w:hint="eastAsia" w:ascii="宋体" w:hAnsi="宋体" w:cs="宋体"/>
              <w:sz w:val="24"/>
              <w:szCs w:val="24"/>
            </w:rPr>
          </w:rPrChange>
        </w:rPr>
        <w:t>中午12：00时前以快递或当面送达的方式递交，凡超出上述时限送达的报价文件均拒绝接受并视为贵单位放弃参与本项目报价。报价统一采用本《询价文件》附件报价函，否则视为无效报价。</w:t>
      </w:r>
    </w:p>
    <w:p w14:paraId="47FF0B51">
      <w:pPr>
        <w:widowControl/>
        <w:spacing w:line="500" w:lineRule="exact"/>
        <w:ind w:firstLine="600" w:firstLineChars="250"/>
        <w:jc w:val="left"/>
        <w:rPr>
          <w:rFonts w:ascii="宋体" w:hAnsi="宋体" w:cs="宋体"/>
          <w:color w:val="auto"/>
          <w:sz w:val="24"/>
          <w:szCs w:val="24"/>
          <w:rPrChange w:id="271" w:author="红尘" w:date="2025-03-25T10:54:23Z">
            <w:rPr>
              <w:rFonts w:ascii="宋体" w:hAnsi="宋体" w:cs="宋体"/>
              <w:sz w:val="24"/>
              <w:szCs w:val="24"/>
            </w:rPr>
          </w:rPrChange>
        </w:rPr>
      </w:pPr>
      <w:r>
        <w:rPr>
          <w:rFonts w:hint="eastAsia" w:ascii="宋体" w:hAnsi="宋体" w:cs="宋体"/>
          <w:color w:val="auto"/>
          <w:sz w:val="24"/>
          <w:szCs w:val="24"/>
          <w:rPrChange w:id="272" w:author="红尘" w:date="2025-03-25T10:54:23Z">
            <w:rPr>
              <w:rFonts w:hint="eastAsia" w:ascii="宋体" w:hAnsi="宋体" w:cs="宋体"/>
              <w:sz w:val="24"/>
              <w:szCs w:val="24"/>
            </w:rPr>
          </w:rPrChange>
        </w:rPr>
        <w:t>参与本项目询价的供应商不足3家的，则本项目重新开展询价。</w:t>
      </w:r>
    </w:p>
    <w:p w14:paraId="628471F3">
      <w:pPr>
        <w:widowControl/>
        <w:spacing w:line="500" w:lineRule="exact"/>
        <w:ind w:firstLine="600" w:firstLineChars="250"/>
        <w:jc w:val="left"/>
        <w:rPr>
          <w:rFonts w:ascii="宋体" w:hAnsi="宋体" w:cs="宋体"/>
          <w:color w:val="auto"/>
          <w:sz w:val="24"/>
          <w:szCs w:val="24"/>
          <w:rPrChange w:id="273" w:author="红尘" w:date="2025-03-25T10:54:23Z">
            <w:rPr>
              <w:rFonts w:ascii="宋体" w:hAnsi="宋体" w:cs="宋体"/>
              <w:sz w:val="24"/>
              <w:szCs w:val="24"/>
            </w:rPr>
          </w:rPrChange>
        </w:rPr>
      </w:pPr>
      <w:r>
        <w:rPr>
          <w:rFonts w:hint="eastAsia" w:ascii="宋体" w:hAnsi="宋体" w:cs="宋体"/>
          <w:color w:val="auto"/>
          <w:sz w:val="24"/>
          <w:szCs w:val="24"/>
          <w:rPrChange w:id="274" w:author="红尘" w:date="2025-03-25T10:54:23Z">
            <w:rPr>
              <w:rFonts w:hint="eastAsia" w:ascii="宋体" w:hAnsi="宋体" w:cs="宋体"/>
              <w:sz w:val="24"/>
              <w:szCs w:val="24"/>
            </w:rPr>
          </w:rPrChange>
        </w:rPr>
        <w:t>联系人：张老师    联系电话：023-63523574</w:t>
      </w:r>
    </w:p>
    <w:p w14:paraId="61F4FE67">
      <w:pPr>
        <w:widowControl/>
        <w:spacing w:line="500" w:lineRule="exact"/>
        <w:ind w:firstLine="600" w:firstLineChars="250"/>
        <w:jc w:val="left"/>
        <w:rPr>
          <w:rFonts w:ascii="宋体" w:hAnsi="宋体" w:cs="宋体"/>
          <w:color w:val="auto"/>
          <w:kern w:val="0"/>
          <w:sz w:val="24"/>
          <w:szCs w:val="24"/>
          <w:rPrChange w:id="275" w:author="红尘" w:date="2025-03-25T10:54:23Z">
            <w:rPr>
              <w:rFonts w:ascii="宋体" w:hAnsi="宋体" w:cs="宋体"/>
              <w:kern w:val="0"/>
              <w:sz w:val="24"/>
              <w:szCs w:val="24"/>
            </w:rPr>
          </w:rPrChange>
        </w:rPr>
      </w:pPr>
      <w:r>
        <w:rPr>
          <w:rFonts w:hint="eastAsia" w:ascii="宋体" w:hAnsi="宋体" w:cs="宋体"/>
          <w:color w:val="auto"/>
          <w:sz w:val="24"/>
          <w:szCs w:val="24"/>
          <w:rPrChange w:id="276" w:author="红尘" w:date="2025-03-25T10:54:23Z">
            <w:rPr>
              <w:rFonts w:hint="eastAsia" w:ascii="宋体" w:hAnsi="宋体" w:cs="宋体"/>
              <w:sz w:val="24"/>
              <w:szCs w:val="24"/>
            </w:rPr>
          </w:rPrChange>
        </w:rPr>
        <w:t>邮寄地址：重庆市渝中区枇杷山正街72号重庆市文物考古研究院</w:t>
      </w:r>
    </w:p>
    <w:p w14:paraId="311FB97E">
      <w:pPr>
        <w:pStyle w:val="2"/>
        <w:spacing w:line="440" w:lineRule="exact"/>
        <w:ind w:firstLine="482"/>
        <w:rPr>
          <w:rFonts w:ascii="宋体" w:hAnsi="宋体" w:eastAsia="宋体" w:cs="宋体"/>
          <w:color w:val="auto"/>
          <w:sz w:val="24"/>
          <w:szCs w:val="24"/>
          <w:rPrChange w:id="277" w:author="红尘" w:date="2025-03-25T10:54:23Z">
            <w:rPr>
              <w:rFonts w:ascii="宋体" w:hAnsi="宋体" w:eastAsia="宋体" w:cs="宋体"/>
              <w:sz w:val="24"/>
              <w:szCs w:val="24"/>
            </w:rPr>
          </w:rPrChange>
        </w:rPr>
      </w:pPr>
      <w:r>
        <w:rPr>
          <w:rFonts w:hint="eastAsia" w:ascii="宋体" w:hAnsi="宋体" w:eastAsia="宋体" w:cs="宋体"/>
          <w:color w:val="auto"/>
          <w:sz w:val="24"/>
          <w:szCs w:val="24"/>
          <w:rPrChange w:id="278" w:author="红尘" w:date="2025-03-25T10:54:23Z">
            <w:rPr>
              <w:rFonts w:hint="eastAsia" w:ascii="宋体" w:hAnsi="宋体" w:eastAsia="宋体" w:cs="宋体"/>
              <w:sz w:val="24"/>
              <w:szCs w:val="24"/>
            </w:rPr>
          </w:rPrChange>
        </w:rPr>
        <w:t>十、其他</w:t>
      </w:r>
    </w:p>
    <w:p w14:paraId="1C3BCE83">
      <w:pPr>
        <w:spacing w:line="440" w:lineRule="exact"/>
        <w:ind w:firstLine="480" w:firstLineChars="200"/>
        <w:rPr>
          <w:rFonts w:ascii="宋体" w:hAnsi="宋体" w:cs="宋体"/>
          <w:color w:val="auto"/>
          <w:sz w:val="24"/>
          <w:szCs w:val="24"/>
          <w:rPrChange w:id="279" w:author="红尘" w:date="2025-03-25T10:54:23Z">
            <w:rPr>
              <w:rFonts w:ascii="宋体" w:hAnsi="宋体" w:cs="宋体"/>
              <w:sz w:val="24"/>
              <w:szCs w:val="24"/>
            </w:rPr>
          </w:rPrChange>
        </w:rPr>
      </w:pPr>
      <w:r>
        <w:rPr>
          <w:rFonts w:hint="eastAsia" w:ascii="宋体" w:hAnsi="宋体" w:cs="宋体"/>
          <w:color w:val="auto"/>
          <w:sz w:val="24"/>
          <w:szCs w:val="24"/>
          <w:rPrChange w:id="280" w:author="红尘" w:date="2025-03-25T10:54:23Z">
            <w:rPr>
              <w:rFonts w:hint="eastAsia" w:ascii="宋体" w:hAnsi="宋体" w:cs="宋体"/>
              <w:sz w:val="24"/>
              <w:szCs w:val="24"/>
            </w:rPr>
          </w:rPrChange>
        </w:rPr>
        <w:t>1.供应商向我院递交报价文件视为接受询价文件上述条款，并承诺工作成果必须达到上述条款的要求。</w:t>
      </w:r>
    </w:p>
    <w:p w14:paraId="3654F06F">
      <w:pPr>
        <w:spacing w:line="440" w:lineRule="exact"/>
        <w:ind w:firstLine="480" w:firstLineChars="200"/>
        <w:rPr>
          <w:rFonts w:ascii="宋体" w:hAnsi="宋体" w:cs="宋体"/>
          <w:color w:val="auto"/>
          <w:sz w:val="24"/>
          <w:szCs w:val="24"/>
          <w:rPrChange w:id="281" w:author="红尘" w:date="2025-03-25T10:54:23Z">
            <w:rPr>
              <w:rFonts w:ascii="宋体" w:hAnsi="宋体" w:cs="宋体"/>
              <w:sz w:val="24"/>
              <w:szCs w:val="24"/>
            </w:rPr>
          </w:rPrChange>
        </w:rPr>
      </w:pPr>
      <w:r>
        <w:rPr>
          <w:rFonts w:hint="eastAsia" w:ascii="宋体" w:hAnsi="宋体" w:cs="宋体"/>
          <w:color w:val="auto"/>
          <w:sz w:val="24"/>
          <w:szCs w:val="24"/>
          <w:rPrChange w:id="282" w:author="红尘" w:date="2025-03-25T10:54:23Z">
            <w:rPr>
              <w:rFonts w:hint="eastAsia" w:ascii="宋体" w:hAnsi="宋体" w:cs="宋体"/>
              <w:sz w:val="24"/>
              <w:szCs w:val="24"/>
            </w:rPr>
          </w:rPrChange>
        </w:rPr>
        <w:t>2.供应商须自行承诺其提供的响应文件中所有证明材料真实有效，不存在弄虚作假情形。</w:t>
      </w:r>
    </w:p>
    <w:p w14:paraId="3616C343">
      <w:pPr>
        <w:spacing w:line="440" w:lineRule="exact"/>
        <w:ind w:firstLine="480" w:firstLineChars="200"/>
        <w:rPr>
          <w:rFonts w:ascii="宋体" w:hAnsi="宋体" w:cs="宋体"/>
          <w:color w:val="auto"/>
          <w:sz w:val="24"/>
          <w:szCs w:val="24"/>
          <w:rPrChange w:id="283" w:author="红尘" w:date="2025-03-25T10:54:23Z">
            <w:rPr>
              <w:rFonts w:ascii="宋体" w:hAnsi="宋体" w:cs="宋体"/>
              <w:sz w:val="24"/>
              <w:szCs w:val="24"/>
            </w:rPr>
          </w:rPrChange>
        </w:rPr>
      </w:pPr>
      <w:r>
        <w:rPr>
          <w:rFonts w:hint="eastAsia" w:ascii="宋体" w:hAnsi="宋体" w:cs="宋体"/>
          <w:color w:val="auto"/>
          <w:sz w:val="24"/>
          <w:szCs w:val="24"/>
          <w:rPrChange w:id="284" w:author="红尘" w:date="2025-03-25T10:54:23Z">
            <w:rPr>
              <w:rFonts w:hint="eastAsia" w:ascii="宋体" w:hAnsi="宋体" w:cs="宋体"/>
              <w:sz w:val="24"/>
              <w:szCs w:val="24"/>
            </w:rPr>
          </w:rPrChange>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0829CC03">
      <w:pPr>
        <w:spacing w:line="440" w:lineRule="exact"/>
        <w:ind w:firstLine="480" w:firstLineChars="200"/>
        <w:rPr>
          <w:rFonts w:ascii="宋体" w:hAnsi="宋体" w:cs="宋体"/>
          <w:color w:val="auto"/>
          <w:sz w:val="24"/>
          <w:szCs w:val="24"/>
          <w:rPrChange w:id="285" w:author="红尘" w:date="2025-03-25T10:54:23Z">
            <w:rPr>
              <w:rFonts w:ascii="宋体" w:hAnsi="宋体" w:cs="宋体"/>
              <w:sz w:val="24"/>
              <w:szCs w:val="24"/>
            </w:rPr>
          </w:rPrChange>
        </w:rPr>
      </w:pPr>
      <w:r>
        <w:rPr>
          <w:rFonts w:hint="eastAsia" w:ascii="宋体" w:hAnsi="宋体" w:cs="宋体"/>
          <w:color w:val="auto"/>
          <w:sz w:val="24"/>
          <w:szCs w:val="24"/>
          <w:rPrChange w:id="286" w:author="红尘" w:date="2025-03-25T10:54:23Z">
            <w:rPr>
              <w:rFonts w:hint="eastAsia" w:ascii="宋体" w:hAnsi="宋体" w:cs="宋体"/>
              <w:sz w:val="24"/>
              <w:szCs w:val="24"/>
            </w:rPr>
          </w:rPrChange>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2491CB86">
      <w:pPr>
        <w:spacing w:line="440" w:lineRule="exact"/>
        <w:ind w:firstLine="480" w:firstLineChars="200"/>
        <w:rPr>
          <w:rFonts w:ascii="宋体" w:hAnsi="宋体" w:cs="宋体"/>
          <w:color w:val="auto"/>
          <w:sz w:val="24"/>
          <w:szCs w:val="24"/>
          <w:rPrChange w:id="287" w:author="红尘" w:date="2025-03-25T10:54:23Z">
            <w:rPr>
              <w:rFonts w:ascii="宋体" w:hAnsi="宋体" w:cs="宋体"/>
              <w:sz w:val="24"/>
              <w:szCs w:val="24"/>
            </w:rPr>
          </w:rPrChange>
        </w:rPr>
      </w:pPr>
      <w:r>
        <w:rPr>
          <w:rFonts w:hint="eastAsia" w:ascii="宋体" w:hAnsi="宋体" w:cs="宋体"/>
          <w:color w:val="auto"/>
          <w:sz w:val="24"/>
          <w:szCs w:val="24"/>
          <w:rPrChange w:id="288" w:author="红尘" w:date="2025-03-25T10:54:23Z">
            <w:rPr>
              <w:rFonts w:hint="eastAsia" w:ascii="宋体" w:hAnsi="宋体" w:cs="宋体"/>
              <w:sz w:val="24"/>
              <w:szCs w:val="24"/>
            </w:rPr>
          </w:rPrChange>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2259D45B">
      <w:pPr>
        <w:snapToGrid w:val="0"/>
        <w:spacing w:line="360" w:lineRule="auto"/>
        <w:ind w:firstLine="360" w:firstLineChars="150"/>
        <w:rPr>
          <w:rFonts w:ascii="宋体" w:hAnsi="宋体" w:cs="宋体"/>
          <w:color w:val="auto"/>
          <w:sz w:val="24"/>
          <w:szCs w:val="24"/>
          <w:rPrChange w:id="289" w:author="红尘" w:date="2025-03-25T10:54:23Z">
            <w:rPr>
              <w:rFonts w:ascii="宋体" w:hAnsi="宋体" w:cs="宋体"/>
              <w:sz w:val="24"/>
              <w:szCs w:val="24"/>
            </w:rPr>
          </w:rPrChange>
        </w:rPr>
      </w:pPr>
      <w:r>
        <w:rPr>
          <w:rFonts w:hint="eastAsia" w:cs="宋体"/>
          <w:color w:val="auto"/>
          <w:sz w:val="24"/>
          <w:szCs w:val="24"/>
          <w:rPrChange w:id="290" w:author="红尘" w:date="2025-03-25T10:54:23Z">
            <w:rPr>
              <w:rFonts w:hint="eastAsia" w:cs="宋体"/>
              <w:sz w:val="24"/>
              <w:szCs w:val="24"/>
            </w:rPr>
          </w:rPrChange>
        </w:rPr>
        <w:t>6.</w:t>
      </w:r>
      <w:r>
        <w:rPr>
          <w:rFonts w:hint="eastAsia" w:ascii="宋体" w:hAnsi="宋体" w:cs="宋体"/>
          <w:color w:val="auto"/>
          <w:sz w:val="24"/>
          <w:szCs w:val="24"/>
          <w:rPrChange w:id="291" w:author="红尘" w:date="2025-03-25T10:54:23Z">
            <w:rPr>
              <w:rFonts w:hint="eastAsia" w:ascii="宋体" w:hAnsi="宋体" w:cs="宋体"/>
              <w:sz w:val="24"/>
              <w:szCs w:val="24"/>
            </w:rPr>
          </w:rPrChange>
        </w:rPr>
        <w:t>单位负责人为同一人或者存在直接控股、管理关系的不同供应商，不得同时参与此次询价。</w:t>
      </w:r>
    </w:p>
    <w:p w14:paraId="052CDF35">
      <w:pPr>
        <w:snapToGrid w:val="0"/>
        <w:spacing w:line="360" w:lineRule="auto"/>
        <w:ind w:firstLine="360" w:firstLineChars="150"/>
        <w:rPr>
          <w:rFonts w:ascii="宋体" w:hAnsi="宋体" w:cs="宋体"/>
          <w:color w:val="auto"/>
          <w:sz w:val="24"/>
          <w:szCs w:val="24"/>
          <w:rPrChange w:id="292" w:author="红尘" w:date="2025-03-25T10:54:23Z">
            <w:rPr>
              <w:rFonts w:ascii="宋体" w:hAnsi="宋体" w:cs="宋体"/>
              <w:sz w:val="24"/>
              <w:szCs w:val="24"/>
            </w:rPr>
          </w:rPrChange>
        </w:rPr>
      </w:pPr>
      <w:r>
        <w:rPr>
          <w:rFonts w:hint="eastAsia" w:ascii="宋体" w:hAnsi="宋体" w:cs="宋体"/>
          <w:color w:val="auto"/>
          <w:sz w:val="24"/>
          <w:szCs w:val="24"/>
          <w:rPrChange w:id="293" w:author="红尘" w:date="2025-03-25T10:54:23Z">
            <w:rPr>
              <w:rFonts w:hint="eastAsia" w:ascii="宋体" w:hAnsi="宋体" w:cs="宋体"/>
              <w:sz w:val="24"/>
              <w:szCs w:val="24"/>
            </w:rPr>
          </w:rPrChange>
        </w:rPr>
        <w:t>7.本项目不接受联合体参与评审。</w:t>
      </w:r>
    </w:p>
    <w:p w14:paraId="7C14B56E">
      <w:pPr>
        <w:snapToGrid w:val="0"/>
        <w:spacing w:line="360" w:lineRule="auto"/>
        <w:ind w:firstLine="360" w:firstLineChars="150"/>
        <w:rPr>
          <w:rFonts w:ascii="宋体" w:hAnsi="宋体" w:cs="宋体"/>
          <w:color w:val="auto"/>
          <w:sz w:val="24"/>
          <w:szCs w:val="24"/>
          <w:rPrChange w:id="294" w:author="红尘" w:date="2025-03-25T10:54:23Z">
            <w:rPr>
              <w:rFonts w:ascii="宋体" w:hAnsi="宋体" w:cs="宋体"/>
              <w:sz w:val="24"/>
              <w:szCs w:val="24"/>
            </w:rPr>
          </w:rPrChange>
        </w:rPr>
      </w:pPr>
      <w:r>
        <w:rPr>
          <w:rFonts w:hint="eastAsia" w:ascii="宋体" w:hAnsi="宋体" w:cs="宋体"/>
          <w:color w:val="auto"/>
          <w:sz w:val="24"/>
          <w:szCs w:val="24"/>
          <w:rPrChange w:id="295" w:author="红尘" w:date="2025-03-25T10:54:23Z">
            <w:rPr>
              <w:rFonts w:hint="eastAsia" w:ascii="宋体" w:hAnsi="宋体" w:cs="宋体"/>
              <w:sz w:val="24"/>
              <w:szCs w:val="24"/>
            </w:rPr>
          </w:rPrChange>
        </w:rPr>
        <w:t>8.不允许分包、转包。</w:t>
      </w:r>
    </w:p>
    <w:p w14:paraId="2DC1D9EC">
      <w:pPr>
        <w:snapToGrid w:val="0"/>
        <w:spacing w:line="360" w:lineRule="auto"/>
        <w:ind w:firstLine="360" w:firstLineChars="150"/>
        <w:rPr>
          <w:rFonts w:ascii="宋体" w:hAnsi="宋体" w:cs="宋体"/>
          <w:color w:val="auto"/>
          <w:sz w:val="24"/>
          <w:szCs w:val="24"/>
          <w:rPrChange w:id="296" w:author="红尘" w:date="2025-03-25T10:54:23Z">
            <w:rPr>
              <w:rFonts w:ascii="宋体" w:hAnsi="宋体" w:cs="宋体"/>
              <w:sz w:val="24"/>
              <w:szCs w:val="24"/>
            </w:rPr>
          </w:rPrChange>
        </w:rPr>
      </w:pPr>
      <w:r>
        <w:rPr>
          <w:rFonts w:hint="eastAsia" w:ascii="宋体" w:hAnsi="宋体" w:cs="宋体"/>
          <w:color w:val="auto"/>
          <w:sz w:val="24"/>
          <w:szCs w:val="24"/>
          <w:rPrChange w:id="297" w:author="红尘" w:date="2025-03-25T10:54:23Z">
            <w:rPr>
              <w:rFonts w:hint="eastAsia" w:ascii="宋体" w:hAnsi="宋体" w:cs="宋体"/>
              <w:sz w:val="24"/>
              <w:szCs w:val="24"/>
            </w:rPr>
          </w:rPrChange>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171836E5">
      <w:pPr>
        <w:snapToGrid w:val="0"/>
        <w:spacing w:line="360" w:lineRule="auto"/>
        <w:ind w:firstLine="360" w:firstLineChars="150"/>
        <w:rPr>
          <w:rFonts w:ascii="宋体" w:hAnsi="宋体" w:cs="宋体"/>
          <w:color w:val="auto"/>
          <w:sz w:val="24"/>
          <w:szCs w:val="24"/>
          <w:rPrChange w:id="298" w:author="红尘" w:date="2025-03-25T10:54:23Z">
            <w:rPr>
              <w:rFonts w:ascii="宋体" w:hAnsi="宋体" w:cs="宋体"/>
              <w:sz w:val="24"/>
              <w:szCs w:val="24"/>
            </w:rPr>
          </w:rPrChange>
        </w:rPr>
      </w:pPr>
      <w:r>
        <w:rPr>
          <w:rFonts w:hint="eastAsia" w:ascii="宋体" w:hAnsi="宋体" w:cs="宋体"/>
          <w:color w:val="auto"/>
          <w:sz w:val="24"/>
          <w:szCs w:val="24"/>
          <w:rPrChange w:id="299" w:author="红尘" w:date="2025-03-25T10:54:23Z">
            <w:rPr>
              <w:rFonts w:hint="eastAsia" w:ascii="宋体" w:hAnsi="宋体" w:cs="宋体"/>
              <w:sz w:val="24"/>
              <w:szCs w:val="24"/>
            </w:rPr>
          </w:rPrChange>
        </w:rPr>
        <w:t>10.其他未尽事宜由供需双方在采购合同中详细约定。</w:t>
      </w:r>
    </w:p>
    <w:p w14:paraId="1AA1E194">
      <w:pPr>
        <w:rPr>
          <w:color w:val="auto"/>
          <w:rPrChange w:id="300" w:author="红尘" w:date="2025-03-25T10:54:23Z">
            <w:rPr/>
          </w:rPrChange>
        </w:rPr>
      </w:pPr>
      <w:r>
        <w:rPr>
          <w:rFonts w:hint="eastAsia"/>
          <w:color w:val="auto"/>
          <w:rPrChange w:id="301" w:author="红尘" w:date="2025-03-25T10:54:23Z">
            <w:rPr>
              <w:rFonts w:hint="eastAsia"/>
            </w:rPr>
          </w:rPrChange>
        </w:rPr>
        <w:br w:type="page"/>
      </w:r>
    </w:p>
    <w:p w14:paraId="31A0C4D4">
      <w:pPr>
        <w:spacing w:line="400" w:lineRule="exact"/>
        <w:rPr>
          <w:rFonts w:ascii="宋体" w:hAnsi="宋体" w:cs="宋体"/>
          <w:b/>
          <w:bCs/>
          <w:color w:val="auto"/>
          <w:sz w:val="24"/>
          <w:szCs w:val="24"/>
          <w:rPrChange w:id="302" w:author="红尘" w:date="2025-03-25T10:54:23Z">
            <w:rPr>
              <w:rFonts w:ascii="宋体" w:hAnsi="宋体" w:cs="宋体"/>
              <w:b/>
              <w:bCs/>
              <w:sz w:val="24"/>
              <w:szCs w:val="24"/>
            </w:rPr>
          </w:rPrChange>
        </w:rPr>
      </w:pPr>
      <w:r>
        <w:rPr>
          <w:rFonts w:hint="eastAsia"/>
          <w:color w:val="auto"/>
          <w:rPrChange w:id="303" w:author="红尘" w:date="2025-03-25T10:54:23Z">
            <w:rPr>
              <w:rFonts w:hint="eastAsia"/>
            </w:rPr>
          </w:rPrChange>
        </w:rPr>
        <w:t>附件</w:t>
      </w:r>
    </w:p>
    <w:p w14:paraId="0DCDD821">
      <w:pPr>
        <w:spacing w:line="400" w:lineRule="exact"/>
        <w:ind w:firstLine="482" w:firstLineChars="200"/>
        <w:rPr>
          <w:rFonts w:ascii="宋体" w:hAnsi="宋体" w:cs="宋体"/>
          <w:b/>
          <w:bCs/>
          <w:color w:val="auto"/>
          <w:sz w:val="24"/>
          <w:szCs w:val="24"/>
          <w:rPrChange w:id="304" w:author="红尘" w:date="2025-03-25T10:54:23Z">
            <w:rPr>
              <w:rFonts w:ascii="宋体" w:hAnsi="宋体" w:cs="宋体"/>
              <w:b/>
              <w:bCs/>
              <w:sz w:val="24"/>
              <w:szCs w:val="24"/>
            </w:rPr>
          </w:rPrChange>
        </w:rPr>
      </w:pPr>
    </w:p>
    <w:p w14:paraId="469301E9">
      <w:pPr>
        <w:tabs>
          <w:tab w:val="left" w:pos="6300"/>
        </w:tabs>
        <w:snapToGrid w:val="0"/>
        <w:spacing w:line="360" w:lineRule="auto"/>
        <w:jc w:val="center"/>
        <w:rPr>
          <w:rFonts w:ascii="宋体" w:hAnsi="宋体" w:cs="宋体"/>
          <w:b/>
          <w:color w:val="auto"/>
          <w:szCs w:val="28"/>
          <w:rPrChange w:id="305" w:author="红尘" w:date="2025-03-25T10:54:23Z">
            <w:rPr>
              <w:rFonts w:ascii="宋体" w:hAnsi="宋体" w:cs="宋体"/>
              <w:b/>
              <w:szCs w:val="28"/>
            </w:rPr>
          </w:rPrChange>
        </w:rPr>
      </w:pPr>
      <w:r>
        <w:rPr>
          <w:rFonts w:hint="eastAsia" w:ascii="宋体" w:hAnsi="宋体" w:cs="宋体"/>
          <w:b/>
          <w:color w:val="auto"/>
          <w:szCs w:val="28"/>
          <w:rPrChange w:id="306" w:author="红尘" w:date="2025-03-25T10:54:23Z">
            <w:rPr>
              <w:rFonts w:hint="eastAsia" w:ascii="宋体" w:hAnsi="宋体" w:cs="宋体"/>
              <w:b/>
              <w:szCs w:val="28"/>
            </w:rPr>
          </w:rPrChange>
        </w:rPr>
        <w:t>报价函</w:t>
      </w:r>
    </w:p>
    <w:p w14:paraId="4D58DFB1">
      <w:pPr>
        <w:tabs>
          <w:tab w:val="left" w:pos="6300"/>
        </w:tabs>
        <w:snapToGrid w:val="0"/>
        <w:spacing w:line="360" w:lineRule="auto"/>
        <w:jc w:val="center"/>
        <w:rPr>
          <w:rFonts w:ascii="宋体" w:hAnsi="宋体" w:cs="宋体"/>
          <w:b/>
          <w:color w:val="auto"/>
          <w:szCs w:val="28"/>
          <w:rPrChange w:id="307" w:author="红尘" w:date="2025-03-25T10:54:23Z">
            <w:rPr>
              <w:rFonts w:ascii="宋体" w:hAnsi="宋体" w:cs="宋体"/>
              <w:b/>
              <w:szCs w:val="28"/>
            </w:rPr>
          </w:rPrChange>
        </w:rPr>
      </w:pPr>
    </w:p>
    <w:p w14:paraId="228CA650">
      <w:pPr>
        <w:tabs>
          <w:tab w:val="left" w:pos="6300"/>
        </w:tabs>
        <w:snapToGrid w:val="0"/>
        <w:spacing w:line="360" w:lineRule="auto"/>
        <w:rPr>
          <w:rFonts w:ascii="宋体" w:hAnsi="宋体" w:cs="宋体"/>
          <w:color w:val="auto"/>
          <w:sz w:val="24"/>
          <w:szCs w:val="24"/>
          <w:rPrChange w:id="308" w:author="红尘" w:date="2025-03-25T10:54:23Z">
            <w:rPr>
              <w:rFonts w:ascii="宋体" w:hAnsi="宋体" w:cs="宋体"/>
              <w:sz w:val="24"/>
              <w:szCs w:val="24"/>
            </w:rPr>
          </w:rPrChange>
        </w:rPr>
      </w:pPr>
      <w:r>
        <w:rPr>
          <w:rFonts w:hint="eastAsia" w:ascii="宋体" w:hAnsi="宋体" w:cs="宋体"/>
          <w:color w:val="auto"/>
          <w:sz w:val="24"/>
          <w:szCs w:val="24"/>
          <w:u w:val="single"/>
          <w:rPrChange w:id="309" w:author="红尘" w:date="2025-03-25T10:54:23Z">
            <w:rPr>
              <w:rFonts w:hint="eastAsia" w:ascii="宋体" w:hAnsi="宋体" w:cs="宋体"/>
              <w:sz w:val="24"/>
              <w:szCs w:val="24"/>
              <w:u w:val="single"/>
            </w:rPr>
          </w:rPrChange>
        </w:rPr>
        <w:t>重庆市文物考古研究院</w:t>
      </w:r>
      <w:r>
        <w:rPr>
          <w:rFonts w:hint="eastAsia" w:ascii="宋体" w:hAnsi="宋体" w:cs="宋体"/>
          <w:color w:val="auto"/>
          <w:sz w:val="24"/>
          <w:szCs w:val="24"/>
          <w:rPrChange w:id="310" w:author="红尘" w:date="2025-03-25T10:54:23Z">
            <w:rPr>
              <w:rFonts w:hint="eastAsia" w:ascii="宋体" w:hAnsi="宋体" w:cs="宋体"/>
              <w:sz w:val="24"/>
              <w:szCs w:val="24"/>
            </w:rPr>
          </w:rPrChange>
        </w:rPr>
        <w:t>：</w:t>
      </w:r>
    </w:p>
    <w:p w14:paraId="7A98529E">
      <w:pPr>
        <w:tabs>
          <w:tab w:val="left" w:pos="6300"/>
        </w:tabs>
        <w:snapToGrid w:val="0"/>
        <w:spacing w:line="360" w:lineRule="auto"/>
        <w:ind w:firstLine="480" w:firstLineChars="200"/>
        <w:rPr>
          <w:rFonts w:ascii="宋体" w:hAnsi="宋体" w:cs="宋体"/>
          <w:color w:val="auto"/>
          <w:sz w:val="24"/>
          <w:szCs w:val="24"/>
          <w:rPrChange w:id="311" w:author="红尘" w:date="2025-03-25T10:54:23Z">
            <w:rPr>
              <w:rFonts w:ascii="宋体" w:hAnsi="宋体" w:cs="宋体"/>
              <w:sz w:val="24"/>
              <w:szCs w:val="24"/>
            </w:rPr>
          </w:rPrChange>
        </w:rPr>
      </w:pPr>
      <w:r>
        <w:rPr>
          <w:rFonts w:hint="eastAsia" w:ascii="宋体" w:hAnsi="宋体" w:cs="宋体"/>
          <w:color w:val="auto"/>
          <w:sz w:val="24"/>
          <w:szCs w:val="24"/>
          <w:rPrChange w:id="312" w:author="红尘" w:date="2025-03-25T10:54:23Z">
            <w:rPr>
              <w:rFonts w:hint="eastAsia" w:ascii="宋体" w:hAnsi="宋体" w:cs="宋体"/>
              <w:sz w:val="24"/>
              <w:szCs w:val="24"/>
            </w:rPr>
          </w:rPrChange>
        </w:rPr>
        <w:t>我方收到</w:t>
      </w:r>
      <w:r>
        <w:rPr>
          <w:rFonts w:hint="eastAsia" w:ascii="宋体" w:hAnsi="宋体" w:cs="宋体"/>
          <w:color w:val="auto"/>
          <w:sz w:val="24"/>
          <w:szCs w:val="24"/>
          <w:u w:val="single"/>
          <w:rPrChange w:id="313" w:author="红尘" w:date="2025-03-25T10:54:23Z">
            <w:rPr>
              <w:rFonts w:hint="eastAsia" w:ascii="宋体" w:hAnsi="宋体" w:cs="宋体"/>
              <w:sz w:val="24"/>
              <w:szCs w:val="24"/>
              <w:u w:val="single"/>
            </w:rPr>
          </w:rPrChange>
        </w:rPr>
        <w:t xml:space="preserve">            （询价项目名称）</w:t>
      </w:r>
      <w:r>
        <w:rPr>
          <w:rFonts w:hint="eastAsia" w:ascii="宋体" w:hAnsi="宋体" w:cs="宋体"/>
          <w:color w:val="auto"/>
          <w:sz w:val="24"/>
          <w:szCs w:val="24"/>
          <w:rPrChange w:id="314" w:author="红尘" w:date="2025-03-25T10:54:23Z">
            <w:rPr>
              <w:rFonts w:hint="eastAsia" w:ascii="宋体" w:hAnsi="宋体" w:cs="宋体"/>
              <w:sz w:val="24"/>
              <w:szCs w:val="24"/>
            </w:rPr>
          </w:rPrChange>
        </w:rPr>
        <w:t>的询价文件，经详细研究，决定参加该询价项目的报价。</w:t>
      </w:r>
    </w:p>
    <w:p w14:paraId="1E0BD1FF">
      <w:pPr>
        <w:tabs>
          <w:tab w:val="left" w:pos="6300"/>
        </w:tabs>
        <w:snapToGrid w:val="0"/>
        <w:spacing w:line="360" w:lineRule="auto"/>
        <w:ind w:left="478" w:leftChars="85" w:hanging="240" w:hangingChars="100"/>
        <w:rPr>
          <w:rFonts w:ascii="宋体" w:hAnsi="宋体" w:cs="宋体"/>
          <w:color w:val="auto"/>
          <w:sz w:val="24"/>
          <w:szCs w:val="24"/>
          <w:rPrChange w:id="315" w:author="红尘" w:date="2025-03-25T10:54:23Z">
            <w:rPr>
              <w:rFonts w:ascii="宋体" w:hAnsi="宋体" w:cs="宋体"/>
              <w:sz w:val="24"/>
              <w:szCs w:val="24"/>
            </w:rPr>
          </w:rPrChange>
        </w:rPr>
      </w:pPr>
      <w:r>
        <w:rPr>
          <w:rFonts w:hint="eastAsia" w:ascii="宋体" w:hAnsi="宋体" w:cs="宋体"/>
          <w:color w:val="auto"/>
          <w:sz w:val="24"/>
          <w:szCs w:val="24"/>
          <w:rPrChange w:id="316" w:author="红尘" w:date="2025-03-25T10:54:23Z">
            <w:rPr>
              <w:rFonts w:hint="eastAsia" w:ascii="宋体" w:hAnsi="宋体" w:cs="宋体"/>
              <w:sz w:val="24"/>
              <w:szCs w:val="24"/>
            </w:rPr>
          </w:rPrChange>
        </w:rPr>
        <w:t>1.愿意按照询价文件中的一切要求，提供本项目的服务，最终报价为人民币</w:t>
      </w:r>
      <w:r>
        <w:rPr>
          <w:rFonts w:hint="eastAsia" w:ascii="宋体" w:hAnsi="宋体" w:cs="宋体"/>
          <w:color w:val="auto"/>
          <w:sz w:val="24"/>
          <w:szCs w:val="24"/>
          <w:u w:val="single"/>
          <w:rPrChange w:id="317" w:author="红尘" w:date="2025-03-25T10:54:23Z">
            <w:rPr>
              <w:rFonts w:hint="eastAsia" w:ascii="宋体" w:hAnsi="宋体" w:cs="宋体"/>
              <w:sz w:val="24"/>
              <w:szCs w:val="24"/>
              <w:u w:val="single"/>
            </w:rPr>
          </w:rPrChange>
        </w:rPr>
        <w:t>元  ，大写：  整</w:t>
      </w:r>
      <w:r>
        <w:rPr>
          <w:rFonts w:hint="eastAsia" w:ascii="宋体" w:hAnsi="宋体" w:cs="宋体"/>
          <w:color w:val="auto"/>
          <w:sz w:val="24"/>
          <w:szCs w:val="24"/>
          <w:rPrChange w:id="318" w:author="红尘" w:date="2025-03-25T10:54:23Z">
            <w:rPr>
              <w:rFonts w:hint="eastAsia" w:ascii="宋体" w:hAnsi="宋体" w:cs="宋体"/>
              <w:sz w:val="24"/>
              <w:szCs w:val="24"/>
            </w:rPr>
          </w:rPrChange>
        </w:rPr>
        <w:t>。</w:t>
      </w:r>
    </w:p>
    <w:p w14:paraId="11FF7A5B">
      <w:pPr>
        <w:tabs>
          <w:tab w:val="left" w:pos="6300"/>
        </w:tabs>
        <w:snapToGrid w:val="0"/>
        <w:spacing w:line="360" w:lineRule="auto"/>
        <w:ind w:firstLine="240" w:firstLineChars="100"/>
        <w:rPr>
          <w:rFonts w:ascii="宋体" w:hAnsi="宋体" w:cs="宋体"/>
          <w:color w:val="auto"/>
          <w:sz w:val="24"/>
          <w:szCs w:val="24"/>
          <w:rPrChange w:id="319" w:author="红尘" w:date="2025-03-25T10:54:23Z">
            <w:rPr>
              <w:rFonts w:ascii="宋体" w:hAnsi="宋体" w:cs="宋体"/>
              <w:sz w:val="24"/>
              <w:szCs w:val="24"/>
            </w:rPr>
          </w:rPrChange>
        </w:rPr>
      </w:pPr>
      <w:r>
        <w:rPr>
          <w:rFonts w:hint="eastAsia" w:ascii="宋体" w:hAnsi="宋体" w:cs="宋体"/>
          <w:color w:val="auto"/>
          <w:sz w:val="24"/>
          <w:szCs w:val="24"/>
          <w:rPrChange w:id="320" w:author="红尘" w:date="2025-03-25T10:54:23Z">
            <w:rPr>
              <w:rFonts w:hint="eastAsia" w:ascii="宋体" w:hAnsi="宋体" w:cs="宋体"/>
              <w:sz w:val="24"/>
              <w:szCs w:val="24"/>
            </w:rPr>
          </w:rPrChange>
        </w:rPr>
        <w:t>2.我方完全理解和接受贵方询价文件的一切规定和要求及评审办法。</w:t>
      </w:r>
    </w:p>
    <w:p w14:paraId="4BD35341">
      <w:pPr>
        <w:pStyle w:val="10"/>
        <w:ind w:firstLine="240" w:firstLineChars="100"/>
        <w:rPr>
          <w:rFonts w:eastAsia="宋体"/>
          <w:color w:val="auto"/>
          <w:rPrChange w:id="321" w:author="红尘" w:date="2025-03-25T10:54:23Z">
            <w:rPr>
              <w:rFonts w:eastAsia="宋体"/>
            </w:rPr>
          </w:rPrChange>
        </w:rPr>
      </w:pPr>
      <w:r>
        <w:rPr>
          <w:rFonts w:hint="eastAsia" w:eastAsia="宋体" w:cs="宋体"/>
          <w:color w:val="auto"/>
          <w:szCs w:val="24"/>
          <w:rPrChange w:id="322" w:author="红尘" w:date="2025-03-25T10:54:23Z">
            <w:rPr>
              <w:rFonts w:hint="eastAsia" w:eastAsia="宋体" w:cs="宋体"/>
              <w:szCs w:val="24"/>
            </w:rPr>
          </w:rPrChange>
        </w:rPr>
        <w:t>3.我方承诺完全符合本《询价文件》供应商资格要求及其他要求，并</w:t>
      </w:r>
      <w:r>
        <w:rPr>
          <w:rFonts w:hint="eastAsia" w:eastAsia="宋体" w:cs="宋体"/>
          <w:color w:val="auto"/>
          <w:rPrChange w:id="323" w:author="红尘" w:date="2025-03-25T10:54:23Z">
            <w:rPr>
              <w:rFonts w:hint="eastAsia" w:eastAsia="宋体" w:cs="宋体"/>
            </w:rPr>
          </w:rPrChange>
        </w:rPr>
        <w:t>对本报价函承诺负全部法律责任。</w:t>
      </w:r>
    </w:p>
    <w:p w14:paraId="66F0D712">
      <w:pPr>
        <w:tabs>
          <w:tab w:val="left" w:pos="6300"/>
        </w:tabs>
        <w:snapToGrid w:val="0"/>
        <w:spacing w:line="360" w:lineRule="auto"/>
        <w:ind w:firstLine="240" w:firstLineChars="100"/>
        <w:rPr>
          <w:rFonts w:ascii="宋体" w:hAnsi="宋体" w:cs="宋体"/>
          <w:color w:val="auto"/>
          <w:sz w:val="24"/>
          <w:szCs w:val="24"/>
          <w:rPrChange w:id="324" w:author="红尘" w:date="2025-03-25T10:54:23Z">
            <w:rPr>
              <w:rFonts w:ascii="宋体" w:hAnsi="宋体" w:cs="宋体"/>
              <w:sz w:val="24"/>
              <w:szCs w:val="24"/>
            </w:rPr>
          </w:rPrChange>
        </w:rPr>
      </w:pPr>
      <w:r>
        <w:rPr>
          <w:rFonts w:hint="eastAsia" w:ascii="宋体" w:hAnsi="宋体" w:cs="宋体"/>
          <w:color w:val="auto"/>
          <w:sz w:val="24"/>
          <w:szCs w:val="24"/>
          <w:rPrChange w:id="325" w:author="红尘" w:date="2025-03-25T10:54:23Z">
            <w:rPr>
              <w:rFonts w:hint="eastAsia" w:ascii="宋体" w:hAnsi="宋体" w:cs="宋体"/>
              <w:sz w:val="24"/>
              <w:szCs w:val="24"/>
            </w:rPr>
          </w:rPrChange>
        </w:rPr>
        <w:t>4.在整个询价过程中，我方若有违规行为，接受按照《中华人民共和国政府采购法》和《询价文件》之规定给予惩罚。</w:t>
      </w:r>
    </w:p>
    <w:p w14:paraId="6A2B3500">
      <w:pPr>
        <w:tabs>
          <w:tab w:val="left" w:pos="6300"/>
        </w:tabs>
        <w:snapToGrid w:val="0"/>
        <w:spacing w:line="360" w:lineRule="auto"/>
        <w:ind w:firstLine="240" w:firstLineChars="100"/>
        <w:rPr>
          <w:rFonts w:ascii="宋体" w:hAnsi="宋体" w:cs="宋体"/>
          <w:color w:val="auto"/>
          <w:sz w:val="24"/>
          <w:szCs w:val="24"/>
          <w:rPrChange w:id="326" w:author="红尘" w:date="2025-03-25T10:54:23Z">
            <w:rPr>
              <w:rFonts w:ascii="宋体" w:hAnsi="宋体" w:cs="宋体"/>
              <w:sz w:val="24"/>
              <w:szCs w:val="24"/>
            </w:rPr>
          </w:rPrChange>
        </w:rPr>
      </w:pPr>
      <w:r>
        <w:rPr>
          <w:rFonts w:hint="eastAsia" w:ascii="宋体" w:hAnsi="宋体" w:cs="宋体"/>
          <w:color w:val="auto"/>
          <w:sz w:val="24"/>
          <w:szCs w:val="24"/>
          <w:rPrChange w:id="327" w:author="红尘" w:date="2025-03-25T10:54:23Z">
            <w:rPr>
              <w:rFonts w:hint="eastAsia" w:ascii="宋体" w:hAnsi="宋体" w:cs="宋体"/>
              <w:sz w:val="24"/>
              <w:szCs w:val="24"/>
            </w:rPr>
          </w:rPrChange>
        </w:rPr>
        <w:t>5.我方若成为成交供应商，将按照报价结果签订合同，并且严格履行合同义务。本报价函将成为合同不可分割的一部分，与合同具有同等的法律效力。</w:t>
      </w:r>
    </w:p>
    <w:p w14:paraId="63F0344D">
      <w:pPr>
        <w:tabs>
          <w:tab w:val="left" w:pos="6300"/>
        </w:tabs>
        <w:snapToGrid w:val="0"/>
        <w:spacing w:line="360" w:lineRule="auto"/>
        <w:ind w:firstLine="240" w:firstLineChars="100"/>
        <w:rPr>
          <w:rFonts w:ascii="宋体" w:hAnsi="宋体" w:cs="宋体"/>
          <w:color w:val="auto"/>
          <w:sz w:val="24"/>
          <w:szCs w:val="24"/>
          <w:rPrChange w:id="328" w:author="红尘" w:date="2025-03-25T10:54:23Z">
            <w:rPr>
              <w:rFonts w:ascii="宋体" w:hAnsi="宋体" w:cs="宋体"/>
              <w:sz w:val="24"/>
              <w:szCs w:val="24"/>
            </w:rPr>
          </w:rPrChange>
        </w:rPr>
      </w:pPr>
    </w:p>
    <w:p w14:paraId="10F9A60A">
      <w:pPr>
        <w:tabs>
          <w:tab w:val="left" w:pos="6300"/>
        </w:tabs>
        <w:snapToGrid w:val="0"/>
        <w:spacing w:line="360" w:lineRule="auto"/>
        <w:ind w:firstLine="570"/>
        <w:rPr>
          <w:rFonts w:ascii="宋体" w:hAnsi="宋体" w:cs="宋体"/>
          <w:color w:val="auto"/>
          <w:sz w:val="24"/>
          <w:szCs w:val="24"/>
          <w:rPrChange w:id="329" w:author="红尘" w:date="2025-03-25T10:54:23Z">
            <w:rPr>
              <w:rFonts w:ascii="宋体" w:hAnsi="宋体" w:cs="宋体"/>
              <w:sz w:val="24"/>
              <w:szCs w:val="24"/>
            </w:rPr>
          </w:rPrChange>
        </w:rPr>
      </w:pPr>
    </w:p>
    <w:p w14:paraId="1982B495">
      <w:pPr>
        <w:tabs>
          <w:tab w:val="left" w:pos="6300"/>
        </w:tabs>
        <w:snapToGrid w:val="0"/>
        <w:spacing w:line="360" w:lineRule="auto"/>
        <w:ind w:firstLine="570"/>
        <w:rPr>
          <w:rFonts w:ascii="宋体" w:hAnsi="宋体" w:cs="宋体"/>
          <w:color w:val="auto"/>
          <w:sz w:val="24"/>
          <w:szCs w:val="24"/>
          <w:rPrChange w:id="330" w:author="红尘" w:date="2025-03-25T10:54:23Z">
            <w:rPr>
              <w:rFonts w:ascii="宋体" w:hAnsi="宋体" w:cs="宋体"/>
              <w:sz w:val="24"/>
              <w:szCs w:val="24"/>
            </w:rPr>
          </w:rPrChange>
        </w:rPr>
      </w:pPr>
      <w:r>
        <w:rPr>
          <w:rFonts w:hint="eastAsia" w:ascii="宋体" w:hAnsi="宋体" w:cs="宋体"/>
          <w:color w:val="auto"/>
          <w:sz w:val="24"/>
          <w:szCs w:val="24"/>
          <w:rPrChange w:id="331" w:author="红尘" w:date="2025-03-25T10:54:23Z">
            <w:rPr>
              <w:rFonts w:hint="eastAsia" w:ascii="宋体" w:hAnsi="宋体" w:cs="宋体"/>
              <w:sz w:val="24"/>
              <w:szCs w:val="24"/>
            </w:rPr>
          </w:rPrChange>
        </w:rPr>
        <w:t>供应商（公章）签署：</w:t>
      </w:r>
    </w:p>
    <w:p w14:paraId="79F9D29B">
      <w:pPr>
        <w:tabs>
          <w:tab w:val="left" w:pos="6300"/>
        </w:tabs>
        <w:snapToGrid w:val="0"/>
        <w:spacing w:line="360" w:lineRule="auto"/>
        <w:ind w:firstLine="570"/>
        <w:rPr>
          <w:rFonts w:ascii="宋体" w:hAnsi="宋体" w:cs="宋体"/>
          <w:color w:val="auto"/>
          <w:sz w:val="24"/>
          <w:szCs w:val="24"/>
          <w:rPrChange w:id="332" w:author="红尘" w:date="2025-03-25T10:54:23Z">
            <w:rPr>
              <w:rFonts w:ascii="宋体" w:hAnsi="宋体" w:cs="宋体"/>
              <w:sz w:val="24"/>
              <w:szCs w:val="24"/>
            </w:rPr>
          </w:rPrChange>
        </w:rPr>
      </w:pPr>
      <w:r>
        <w:rPr>
          <w:rFonts w:hint="eastAsia" w:ascii="宋体" w:hAnsi="宋体" w:cs="宋体"/>
          <w:color w:val="auto"/>
          <w:sz w:val="24"/>
          <w:szCs w:val="24"/>
          <w:rPrChange w:id="333" w:author="红尘" w:date="2025-03-25T10:54:23Z">
            <w:rPr>
              <w:rFonts w:hint="eastAsia" w:ascii="宋体" w:hAnsi="宋体" w:cs="宋体"/>
              <w:sz w:val="24"/>
              <w:szCs w:val="24"/>
            </w:rPr>
          </w:rPrChange>
        </w:rPr>
        <w:t>法定代表人（签字）：</w:t>
      </w:r>
    </w:p>
    <w:p w14:paraId="6AE7E5C8">
      <w:pPr>
        <w:tabs>
          <w:tab w:val="left" w:pos="6300"/>
        </w:tabs>
        <w:snapToGrid w:val="0"/>
        <w:spacing w:line="360" w:lineRule="auto"/>
        <w:ind w:firstLine="570"/>
        <w:rPr>
          <w:rFonts w:ascii="宋体" w:hAnsi="宋体" w:cs="宋体"/>
          <w:color w:val="auto"/>
          <w:sz w:val="24"/>
          <w:szCs w:val="24"/>
          <w:rPrChange w:id="334" w:author="红尘" w:date="2025-03-25T10:54:23Z">
            <w:rPr>
              <w:rFonts w:ascii="宋体" w:hAnsi="宋体" w:cs="宋体"/>
              <w:sz w:val="24"/>
              <w:szCs w:val="24"/>
            </w:rPr>
          </w:rPrChange>
        </w:rPr>
      </w:pPr>
      <w:r>
        <w:rPr>
          <w:rFonts w:hint="eastAsia" w:ascii="宋体" w:hAnsi="宋体" w:cs="宋体"/>
          <w:color w:val="auto"/>
          <w:sz w:val="24"/>
          <w:szCs w:val="24"/>
          <w:rPrChange w:id="335" w:author="红尘" w:date="2025-03-25T10:54:23Z">
            <w:rPr>
              <w:rFonts w:hint="eastAsia" w:ascii="宋体" w:hAnsi="宋体" w:cs="宋体"/>
              <w:sz w:val="24"/>
              <w:szCs w:val="24"/>
            </w:rPr>
          </w:rPrChange>
        </w:rPr>
        <w:t xml:space="preserve">地址：  </w:t>
      </w:r>
    </w:p>
    <w:p w14:paraId="48321A97">
      <w:pPr>
        <w:tabs>
          <w:tab w:val="left" w:pos="6300"/>
        </w:tabs>
        <w:snapToGrid w:val="0"/>
        <w:spacing w:line="360" w:lineRule="auto"/>
        <w:ind w:firstLine="570"/>
        <w:rPr>
          <w:rFonts w:ascii="宋体" w:hAnsi="宋体" w:cs="宋体"/>
          <w:color w:val="auto"/>
          <w:sz w:val="24"/>
          <w:szCs w:val="24"/>
          <w:rPrChange w:id="336" w:author="红尘" w:date="2025-03-25T10:54:23Z">
            <w:rPr>
              <w:rFonts w:ascii="宋体" w:hAnsi="宋体" w:cs="宋体"/>
              <w:sz w:val="24"/>
              <w:szCs w:val="24"/>
            </w:rPr>
          </w:rPrChange>
        </w:rPr>
      </w:pPr>
      <w:r>
        <w:rPr>
          <w:rFonts w:hint="eastAsia" w:ascii="宋体" w:hAnsi="宋体" w:cs="宋体"/>
          <w:color w:val="auto"/>
          <w:sz w:val="24"/>
          <w:szCs w:val="24"/>
          <w:rPrChange w:id="337" w:author="红尘" w:date="2025-03-25T10:54:23Z">
            <w:rPr>
              <w:rFonts w:hint="eastAsia" w:ascii="宋体" w:hAnsi="宋体" w:cs="宋体"/>
              <w:sz w:val="24"/>
              <w:szCs w:val="24"/>
            </w:rPr>
          </w:rPrChange>
        </w:rPr>
        <w:t>电话：                           传真：</w:t>
      </w:r>
    </w:p>
    <w:p w14:paraId="63093656">
      <w:pPr>
        <w:tabs>
          <w:tab w:val="left" w:pos="6300"/>
        </w:tabs>
        <w:snapToGrid w:val="0"/>
        <w:spacing w:line="360" w:lineRule="auto"/>
        <w:ind w:firstLine="570"/>
        <w:rPr>
          <w:rFonts w:ascii="宋体" w:hAnsi="宋体" w:cs="宋体"/>
          <w:color w:val="auto"/>
          <w:sz w:val="24"/>
          <w:szCs w:val="24"/>
          <w:rPrChange w:id="338" w:author="红尘" w:date="2025-03-25T10:54:23Z">
            <w:rPr>
              <w:rFonts w:ascii="宋体" w:hAnsi="宋体" w:cs="宋体"/>
              <w:sz w:val="24"/>
              <w:szCs w:val="24"/>
            </w:rPr>
          </w:rPrChange>
        </w:rPr>
      </w:pPr>
      <w:r>
        <w:rPr>
          <w:rFonts w:hint="eastAsia" w:ascii="宋体" w:hAnsi="宋体" w:cs="宋体"/>
          <w:color w:val="auto"/>
          <w:sz w:val="24"/>
          <w:szCs w:val="24"/>
          <w:rPrChange w:id="339" w:author="红尘" w:date="2025-03-25T10:54:23Z">
            <w:rPr>
              <w:rFonts w:hint="eastAsia" w:ascii="宋体" w:hAnsi="宋体" w:cs="宋体"/>
              <w:sz w:val="24"/>
              <w:szCs w:val="24"/>
            </w:rPr>
          </w:rPrChange>
        </w:rPr>
        <w:t>网址：                           邮编：</w:t>
      </w:r>
    </w:p>
    <w:p w14:paraId="5CFFD396">
      <w:pPr>
        <w:tabs>
          <w:tab w:val="left" w:pos="6300"/>
        </w:tabs>
        <w:snapToGrid w:val="0"/>
        <w:spacing w:line="360" w:lineRule="auto"/>
        <w:ind w:firstLine="570"/>
        <w:rPr>
          <w:rFonts w:ascii="宋体" w:hAnsi="宋体" w:cs="宋体"/>
          <w:color w:val="auto"/>
          <w:sz w:val="24"/>
          <w:szCs w:val="24"/>
          <w:rPrChange w:id="340" w:author="红尘" w:date="2025-03-25T10:54:23Z">
            <w:rPr>
              <w:rFonts w:ascii="宋体" w:hAnsi="宋体" w:cs="宋体"/>
              <w:sz w:val="24"/>
              <w:szCs w:val="24"/>
            </w:rPr>
          </w:rPrChange>
        </w:rPr>
      </w:pPr>
      <w:r>
        <w:rPr>
          <w:rFonts w:hint="eastAsia" w:ascii="宋体" w:hAnsi="宋体" w:cs="宋体"/>
          <w:color w:val="auto"/>
          <w:sz w:val="24"/>
          <w:szCs w:val="24"/>
          <w:rPrChange w:id="341" w:author="红尘" w:date="2025-03-25T10:54:23Z">
            <w:rPr>
              <w:rFonts w:hint="eastAsia" w:ascii="宋体" w:hAnsi="宋体" w:cs="宋体"/>
              <w:sz w:val="24"/>
              <w:szCs w:val="24"/>
            </w:rPr>
          </w:rPrChange>
        </w:rPr>
        <w:t>联系人：</w:t>
      </w:r>
    </w:p>
    <w:p w14:paraId="41579F9D">
      <w:pPr>
        <w:snapToGrid w:val="0"/>
        <w:spacing w:line="360" w:lineRule="auto"/>
        <w:ind w:firstLine="480" w:firstLineChars="200"/>
        <w:rPr>
          <w:rFonts w:ascii="宋体" w:hAnsi="宋体" w:cs="宋体"/>
          <w:color w:val="auto"/>
          <w:sz w:val="24"/>
          <w:szCs w:val="24"/>
          <w:rPrChange w:id="342" w:author="红尘" w:date="2025-03-25T10:54:23Z">
            <w:rPr>
              <w:rFonts w:ascii="宋体" w:hAnsi="宋体" w:cs="宋体"/>
              <w:sz w:val="24"/>
              <w:szCs w:val="24"/>
            </w:rPr>
          </w:rPrChange>
        </w:rPr>
      </w:pPr>
      <w:r>
        <w:rPr>
          <w:rFonts w:hint="eastAsia" w:ascii="宋体" w:hAnsi="宋体" w:cs="宋体"/>
          <w:color w:val="auto"/>
          <w:sz w:val="24"/>
          <w:szCs w:val="24"/>
          <w:rPrChange w:id="343" w:author="红尘" w:date="2025-03-25T10:54:23Z">
            <w:rPr>
              <w:rFonts w:hint="eastAsia" w:ascii="宋体" w:hAnsi="宋体" w:cs="宋体"/>
              <w:sz w:val="24"/>
              <w:szCs w:val="24"/>
            </w:rPr>
          </w:rPrChange>
        </w:rPr>
        <w:t xml:space="preserve">                               年   月   日</w:t>
      </w:r>
    </w:p>
    <w:p w14:paraId="0A6F716E">
      <w:pPr>
        <w:rPr>
          <w:color w:val="auto"/>
          <w:rPrChange w:id="344" w:author="红尘" w:date="2025-03-25T10:54:23Z">
            <w:rPr/>
          </w:rPrChange>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张铭锐15023459832">
    <w15:presenceInfo w15:providerId="WPS Office" w15:userId="3423082864"/>
  </w15:person>
  <w15:person w15:author="红尘">
    <w15:presenceInfo w15:providerId="WPS Office" w15:userId="32994130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doNotDisplayPageBoundaries w:val="1"/>
  <w:embedTrueTypeFonts/>
  <w:saveSubsetFonts/>
  <w:bordersDoNotSurroundHeader w:val="1"/>
  <w:bordersDoNotSurroundFooter w:val="1"/>
  <w:revisionView w:markup="0"/>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Y4Njg0NGFmMzgwOWY1MjIxY2RhNmQ5MDY0NGQxMDUifQ=="/>
  </w:docVars>
  <w:rsids>
    <w:rsidRoot w:val="59E049F9"/>
    <w:rsid w:val="00021DF6"/>
    <w:rsid w:val="000726D8"/>
    <w:rsid w:val="00080320"/>
    <w:rsid w:val="0017384A"/>
    <w:rsid w:val="001B364E"/>
    <w:rsid w:val="001D10D5"/>
    <w:rsid w:val="00246061"/>
    <w:rsid w:val="00307672"/>
    <w:rsid w:val="00342047"/>
    <w:rsid w:val="003548C5"/>
    <w:rsid w:val="0036487C"/>
    <w:rsid w:val="00367CE0"/>
    <w:rsid w:val="00404D54"/>
    <w:rsid w:val="004A3312"/>
    <w:rsid w:val="005F4816"/>
    <w:rsid w:val="006861B0"/>
    <w:rsid w:val="0073688F"/>
    <w:rsid w:val="007369A0"/>
    <w:rsid w:val="007704D0"/>
    <w:rsid w:val="00786BF5"/>
    <w:rsid w:val="007C7BC8"/>
    <w:rsid w:val="00A44B7E"/>
    <w:rsid w:val="00A87144"/>
    <w:rsid w:val="00AE3302"/>
    <w:rsid w:val="00B27589"/>
    <w:rsid w:val="00C11603"/>
    <w:rsid w:val="00D115E7"/>
    <w:rsid w:val="00D119D7"/>
    <w:rsid w:val="00D32689"/>
    <w:rsid w:val="00D70EC2"/>
    <w:rsid w:val="00DA54CF"/>
    <w:rsid w:val="00DA5DAF"/>
    <w:rsid w:val="00DC210E"/>
    <w:rsid w:val="00E57DE3"/>
    <w:rsid w:val="00E617FA"/>
    <w:rsid w:val="00F0487F"/>
    <w:rsid w:val="00F4063A"/>
    <w:rsid w:val="00F46C9A"/>
    <w:rsid w:val="00F91EDD"/>
    <w:rsid w:val="02AC141E"/>
    <w:rsid w:val="04E946DD"/>
    <w:rsid w:val="058B3D03"/>
    <w:rsid w:val="08134D78"/>
    <w:rsid w:val="0ACD1B3D"/>
    <w:rsid w:val="0AD43348"/>
    <w:rsid w:val="0ADD3FAE"/>
    <w:rsid w:val="0CDD2D53"/>
    <w:rsid w:val="10662157"/>
    <w:rsid w:val="10E540B1"/>
    <w:rsid w:val="14840CB7"/>
    <w:rsid w:val="15972C73"/>
    <w:rsid w:val="181B0BD3"/>
    <w:rsid w:val="18233CA7"/>
    <w:rsid w:val="18706472"/>
    <w:rsid w:val="2004565B"/>
    <w:rsid w:val="25981347"/>
    <w:rsid w:val="25FE1B6C"/>
    <w:rsid w:val="27321A96"/>
    <w:rsid w:val="27F427F1"/>
    <w:rsid w:val="292A43BC"/>
    <w:rsid w:val="2BBF5B57"/>
    <w:rsid w:val="2C482A44"/>
    <w:rsid w:val="2C964A81"/>
    <w:rsid w:val="2EC211EA"/>
    <w:rsid w:val="30F73365"/>
    <w:rsid w:val="32C772AE"/>
    <w:rsid w:val="33FC486B"/>
    <w:rsid w:val="347F2794"/>
    <w:rsid w:val="34A62CC8"/>
    <w:rsid w:val="34F003DC"/>
    <w:rsid w:val="37F45317"/>
    <w:rsid w:val="38A01E57"/>
    <w:rsid w:val="391D3ABB"/>
    <w:rsid w:val="3AA06FEA"/>
    <w:rsid w:val="3AE05CBA"/>
    <w:rsid w:val="3D74151B"/>
    <w:rsid w:val="3D9D6D6A"/>
    <w:rsid w:val="3DB57243"/>
    <w:rsid w:val="42B42460"/>
    <w:rsid w:val="436C051F"/>
    <w:rsid w:val="43F277FE"/>
    <w:rsid w:val="44637551"/>
    <w:rsid w:val="44A742AF"/>
    <w:rsid w:val="45F52230"/>
    <w:rsid w:val="4763768D"/>
    <w:rsid w:val="47B70069"/>
    <w:rsid w:val="48231775"/>
    <w:rsid w:val="49F05A00"/>
    <w:rsid w:val="4DDC6134"/>
    <w:rsid w:val="4DDF5C24"/>
    <w:rsid w:val="4E7D5950"/>
    <w:rsid w:val="4FA76912"/>
    <w:rsid w:val="51C55ED2"/>
    <w:rsid w:val="51D5531F"/>
    <w:rsid w:val="52901701"/>
    <w:rsid w:val="5317726E"/>
    <w:rsid w:val="54FC26B7"/>
    <w:rsid w:val="553D1193"/>
    <w:rsid w:val="558772CD"/>
    <w:rsid w:val="55E42AB4"/>
    <w:rsid w:val="579D2DD8"/>
    <w:rsid w:val="58D70495"/>
    <w:rsid w:val="59D463A8"/>
    <w:rsid w:val="59E049F9"/>
    <w:rsid w:val="59ED08EF"/>
    <w:rsid w:val="5EC53368"/>
    <w:rsid w:val="5F836B35"/>
    <w:rsid w:val="60583374"/>
    <w:rsid w:val="61812D49"/>
    <w:rsid w:val="619D55B4"/>
    <w:rsid w:val="61F061FA"/>
    <w:rsid w:val="62B955A2"/>
    <w:rsid w:val="636E43D2"/>
    <w:rsid w:val="63A07F6E"/>
    <w:rsid w:val="654E74BF"/>
    <w:rsid w:val="68C74A62"/>
    <w:rsid w:val="69456AC6"/>
    <w:rsid w:val="6EE47C50"/>
    <w:rsid w:val="71272553"/>
    <w:rsid w:val="74E724EC"/>
    <w:rsid w:val="79377904"/>
    <w:rsid w:val="79EC7DDC"/>
    <w:rsid w:val="7DE32D34"/>
    <w:rsid w:val="7E181725"/>
    <w:rsid w:val="7E5C71EA"/>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9"/>
    <w:autoRedefine/>
    <w:qFormat/>
    <w:uiPriority w:val="0"/>
    <w:pPr>
      <w:tabs>
        <w:tab w:val="center" w:pos="4153"/>
        <w:tab w:val="right" w:pos="8306"/>
      </w:tabs>
      <w:snapToGrid w:val="0"/>
      <w:jc w:val="left"/>
    </w:pPr>
    <w:rPr>
      <w:sz w:val="18"/>
      <w:szCs w:val="18"/>
    </w:rPr>
  </w:style>
  <w:style w:type="paragraph" w:styleId="8">
    <w:name w:val="header"/>
    <w:basedOn w:val="1"/>
    <w:link w:val="18"/>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table of figures"/>
    <w:basedOn w:val="1"/>
    <w:next w:val="1"/>
    <w:qFormat/>
    <w:uiPriority w:val="99"/>
    <w:pPr>
      <w:ind w:left="200" w:leftChars="200" w:hanging="200" w:hangingChars="200"/>
    </w:pPr>
  </w:style>
  <w:style w:type="paragraph" w:styleId="10">
    <w:name w:val="Body Text First Indent"/>
    <w:basedOn w:val="4"/>
    <w:next w:val="11"/>
    <w:autoRedefine/>
    <w:qFormat/>
    <w:uiPriority w:val="0"/>
    <w:pPr>
      <w:spacing w:line="360" w:lineRule="auto"/>
      <w:ind w:firstLine="420"/>
    </w:pPr>
    <w:rPr>
      <w:rFonts w:ascii="宋体" w:hAnsi="宋体"/>
      <w:sz w:val="24"/>
    </w:rPr>
  </w:style>
  <w:style w:type="paragraph" w:customStyle="1" w:styleId="11">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4">
    <w:name w:val="正文格式"/>
    <w:basedOn w:val="15"/>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5">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6">
    <w:name w:val="Heading3"/>
    <w:basedOn w:val="1"/>
    <w:next w:val="1"/>
    <w:qFormat/>
    <w:uiPriority w:val="0"/>
    <w:pPr>
      <w:keepNext/>
      <w:keepLines/>
      <w:spacing w:before="260" w:after="260" w:line="412" w:lineRule="auto"/>
    </w:pPr>
    <w:rPr>
      <w:b/>
      <w:bCs/>
      <w:sz w:val="32"/>
      <w:szCs w:val="32"/>
    </w:rPr>
  </w:style>
  <w:style w:type="paragraph" w:customStyle="1" w:styleId="17">
    <w:name w:val="信息部正文"/>
    <w:basedOn w:val="1"/>
    <w:autoRedefine/>
    <w:qFormat/>
    <w:uiPriority w:val="0"/>
    <w:pPr>
      <w:ind w:firstLine="480" w:firstLineChars="200"/>
    </w:pPr>
    <w:rPr>
      <w:rFonts w:ascii="宋体" w:hAnsi="宋体" w:cs="宋体"/>
    </w:rPr>
  </w:style>
  <w:style w:type="character" w:customStyle="1" w:styleId="18">
    <w:name w:val="页眉 Char"/>
    <w:basedOn w:val="13"/>
    <w:link w:val="8"/>
    <w:autoRedefine/>
    <w:qFormat/>
    <w:uiPriority w:val="0"/>
    <w:rPr>
      <w:kern w:val="2"/>
      <w:sz w:val="18"/>
      <w:szCs w:val="18"/>
    </w:rPr>
  </w:style>
  <w:style w:type="character" w:customStyle="1" w:styleId="19">
    <w:name w:val="页脚 Char"/>
    <w:basedOn w:val="13"/>
    <w:link w:val="7"/>
    <w:qFormat/>
    <w:uiPriority w:val="0"/>
    <w:rPr>
      <w:kern w:val="2"/>
      <w:sz w:val="18"/>
      <w:szCs w:val="18"/>
    </w:rPr>
  </w:style>
  <w:style w:type="paragraph" w:styleId="20">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1992</Words>
  <Characters>2078</Characters>
  <Lines>16</Lines>
  <Paragraphs>4</Paragraphs>
  <TotalTime>4</TotalTime>
  <ScaleCrop>false</ScaleCrop>
  <LinksUpToDate>false</LinksUpToDate>
  <CharactersWithSpaces>2202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2024-07-19T06:33:00Z</dcterms:created>
  <dc:creator>丹姐</dc:creator>
  <cp:lastModifiedBy>红尘</cp:lastModifiedBy>
  <cp:lastPrinted>2025-03-13T03:02:00Z</cp:lastPrinted>
  <dcterms:modified xsi:type="dcterms:W3CDTF">2025-03-25T02:55:23Z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2487417E2B004FC99FF60C0C3A1FEE9E_13</vt:lpwstr>
  </property>
  <property fmtid="{D5CDD505-2E9C-101B-9397-08002B2CF9AE}" pid="4" name="KSOTemplateDocerSaveRecord">
    <vt:lpwstr>eyJoZGlkIjoiZDVjNWI3NDVkMWFmZDEwZDc1ZmM4MzZlZTgwMTQ0NTkiLCJ1c2VySWQiOiI2MzM1MjA5MDcifQ==</vt:lpwstr>
  </property>
</Properties>
</file>