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0EAEB">
      <w:pPr>
        <w:widowControl/>
        <w:shd w:val="clear" w:color="auto" w:fill="FFFFFF"/>
        <w:spacing w:line="500" w:lineRule="exact"/>
        <w:ind w:firstLine="643"/>
        <w:jc w:val="center"/>
        <w:rPr>
          <w:rFonts w:eastAsia="方正仿宋_GBK" w:cs="宋体" w:asciiTheme="minorHAnsi" w:hAnsiTheme="minorHAnsi"/>
          <w:b/>
          <w:bCs/>
          <w:color w:val="auto"/>
          <w:kern w:val="0"/>
          <w:sz w:val="32"/>
          <w:szCs w:val="32"/>
        </w:rPr>
      </w:pPr>
    </w:p>
    <w:p w14:paraId="0D3E4E0A">
      <w:pPr>
        <w:widowControl/>
        <w:shd w:val="clear" w:color="auto" w:fill="FFFFFF"/>
        <w:spacing w:line="500" w:lineRule="exact"/>
        <w:ind w:firstLine="643"/>
        <w:rPr>
          <w:rFonts w:ascii="方正仿宋_GBK" w:hAnsi="宋体" w:eastAsia="方正仿宋_GBK" w:cs="宋体"/>
          <w:b/>
          <w:bCs/>
          <w:color w:val="auto"/>
          <w:kern w:val="0"/>
          <w:sz w:val="32"/>
          <w:szCs w:val="32"/>
        </w:rPr>
      </w:pPr>
    </w:p>
    <w:p w14:paraId="197527A8">
      <w:pPr>
        <w:widowControl/>
        <w:shd w:val="clear" w:color="auto" w:fill="FFFFFF"/>
        <w:spacing w:line="500" w:lineRule="exact"/>
        <w:ind w:firstLine="643"/>
        <w:jc w:val="center"/>
        <w:rPr>
          <w:rFonts w:ascii="方正仿宋_GBK" w:hAnsi="宋体" w:eastAsia="方正仿宋_GBK" w:cs="宋体"/>
          <w:b/>
          <w:bCs/>
          <w:color w:val="auto"/>
          <w:kern w:val="0"/>
          <w:sz w:val="32"/>
          <w:szCs w:val="32"/>
        </w:rPr>
      </w:pPr>
    </w:p>
    <w:p w14:paraId="466BC67A">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1E6BEB5D">
      <w:pPr>
        <w:spacing w:line="700" w:lineRule="exact"/>
        <w:ind w:left="3196" w:leftChars="570" w:hanging="1600" w:hangingChars="500"/>
        <w:rPr>
          <w:rFonts w:ascii="宋体" w:hAnsi="宋体" w:cs="宋体"/>
          <w:color w:val="auto"/>
          <w:sz w:val="32"/>
          <w:szCs w:val="32"/>
        </w:rPr>
      </w:pPr>
    </w:p>
    <w:p w14:paraId="48D4AB97">
      <w:pPr>
        <w:spacing w:line="700" w:lineRule="exact"/>
        <w:ind w:left="3196" w:leftChars="570" w:hanging="1600" w:hangingChars="500"/>
        <w:rPr>
          <w:rFonts w:ascii="宋体" w:hAnsi="宋体" w:cs="宋体"/>
          <w:color w:val="auto"/>
          <w:sz w:val="32"/>
          <w:szCs w:val="32"/>
        </w:rPr>
      </w:pPr>
    </w:p>
    <w:p w14:paraId="5114FB5D">
      <w:pPr>
        <w:spacing w:line="700" w:lineRule="exact"/>
        <w:ind w:left="3196" w:leftChars="570" w:hanging="1600" w:hangingChars="500"/>
        <w:rPr>
          <w:rFonts w:ascii="宋体" w:hAnsi="宋体" w:cs="宋体"/>
          <w:color w:val="auto"/>
          <w:sz w:val="32"/>
          <w:szCs w:val="32"/>
        </w:rPr>
      </w:pPr>
    </w:p>
    <w:p w14:paraId="01203C1F">
      <w:pPr>
        <w:spacing w:line="700" w:lineRule="exact"/>
        <w:ind w:left="3196" w:leftChars="570" w:hanging="1600" w:hangingChars="500"/>
        <w:rPr>
          <w:rFonts w:ascii="宋体" w:hAnsi="宋体" w:cs="宋体"/>
          <w:color w:val="auto"/>
          <w:sz w:val="32"/>
          <w:szCs w:val="32"/>
        </w:rPr>
      </w:pPr>
    </w:p>
    <w:p w14:paraId="459D049E">
      <w:pPr>
        <w:widowControl/>
        <w:shd w:val="clear" w:color="auto" w:fill="FFFFFF"/>
        <w:spacing w:line="500" w:lineRule="exact"/>
        <w:jc w:val="center"/>
        <w:rPr>
          <w:rFonts w:hint="default" w:ascii="宋体" w:hAnsi="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重庆市考古标本库房项目水土保持</w:t>
      </w:r>
      <w:ins w:id="0" w:author="oooo" w:date="2025-03-27T16:57:07Z">
        <w:r>
          <w:rPr>
            <w:rFonts w:hint="eastAsia" w:ascii="宋体" w:hAnsi="宋体" w:cs="宋体"/>
            <w:b/>
            <w:bCs/>
            <w:color w:val="auto"/>
            <w:kern w:val="0"/>
            <w:sz w:val="40"/>
            <w:szCs w:val="40"/>
            <w:lang w:val="en-US" w:eastAsia="zh-CN"/>
          </w:rPr>
          <w:t>方案</w:t>
        </w:r>
      </w:ins>
      <w:ins w:id="1" w:author="oooo" w:date="2025-03-27T16:57:08Z">
        <w:r>
          <w:rPr>
            <w:rFonts w:hint="eastAsia" w:ascii="宋体" w:hAnsi="宋体" w:cs="宋体"/>
            <w:b/>
            <w:bCs/>
            <w:color w:val="auto"/>
            <w:kern w:val="0"/>
            <w:sz w:val="40"/>
            <w:szCs w:val="40"/>
            <w:lang w:val="en-US" w:eastAsia="zh-CN"/>
          </w:rPr>
          <w:t>编制及</w:t>
        </w:r>
      </w:ins>
      <w:ins w:id="2" w:author="oooo" w:date="2025-03-27T16:57:11Z">
        <w:r>
          <w:rPr>
            <w:rFonts w:hint="eastAsia" w:ascii="宋体" w:hAnsi="宋体" w:cs="宋体"/>
            <w:b/>
            <w:bCs/>
            <w:color w:val="auto"/>
            <w:kern w:val="0"/>
            <w:sz w:val="40"/>
            <w:szCs w:val="40"/>
            <w:lang w:val="en-US" w:eastAsia="zh-CN"/>
          </w:rPr>
          <w:t>验收</w:t>
        </w:r>
      </w:ins>
    </w:p>
    <w:p w14:paraId="72F4F3ED">
      <w:pPr>
        <w:widowControl/>
        <w:shd w:val="clear" w:color="auto" w:fill="FFFFFF"/>
        <w:spacing w:line="500" w:lineRule="exact"/>
        <w:jc w:val="both"/>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w:t>
      </w:r>
      <w:bookmarkStart w:id="2" w:name="_GoBack"/>
      <w:bookmarkEnd w:id="2"/>
      <w:r>
        <w:rPr>
          <w:rFonts w:hint="eastAsia" w:ascii="宋体" w:hAnsi="宋体" w:cs="宋体"/>
          <w:b/>
          <w:bCs/>
          <w:color w:val="auto"/>
          <w:kern w:val="0"/>
          <w:sz w:val="40"/>
          <w:szCs w:val="40"/>
        </w:rPr>
        <w:t>究院（重庆文化遗产保护中心）</w:t>
      </w:r>
    </w:p>
    <w:p w14:paraId="54B07B85">
      <w:pPr>
        <w:widowControl/>
        <w:shd w:val="clear" w:color="auto" w:fill="FFFFFF"/>
        <w:spacing w:line="500" w:lineRule="exact"/>
        <w:ind w:firstLine="643"/>
        <w:jc w:val="center"/>
        <w:rPr>
          <w:rFonts w:ascii="宋体" w:hAnsi="宋体" w:cs="宋体"/>
          <w:b/>
          <w:bCs/>
          <w:color w:val="auto"/>
          <w:kern w:val="0"/>
          <w:sz w:val="32"/>
          <w:szCs w:val="32"/>
        </w:rPr>
      </w:pPr>
    </w:p>
    <w:p w14:paraId="3AE48C3C">
      <w:pPr>
        <w:widowControl/>
        <w:shd w:val="clear" w:color="auto" w:fill="FFFFFF"/>
        <w:spacing w:line="500" w:lineRule="exact"/>
        <w:ind w:firstLine="643"/>
        <w:jc w:val="center"/>
        <w:rPr>
          <w:rFonts w:ascii="宋体" w:hAnsi="宋体" w:cs="宋体"/>
          <w:b/>
          <w:bCs/>
          <w:color w:val="auto"/>
          <w:kern w:val="0"/>
          <w:sz w:val="32"/>
          <w:szCs w:val="32"/>
        </w:rPr>
      </w:pPr>
    </w:p>
    <w:p w14:paraId="396005BD">
      <w:pPr>
        <w:widowControl/>
        <w:shd w:val="clear" w:color="auto" w:fill="FFFFFF"/>
        <w:spacing w:line="500" w:lineRule="exact"/>
        <w:ind w:firstLine="643"/>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三</w:t>
      </w:r>
      <w:r>
        <w:rPr>
          <w:rFonts w:hint="eastAsia" w:ascii="宋体" w:hAnsi="宋体" w:cs="宋体"/>
          <w:b/>
          <w:bCs/>
          <w:color w:val="auto"/>
          <w:kern w:val="0"/>
          <w:sz w:val="32"/>
          <w:szCs w:val="32"/>
        </w:rPr>
        <w:t>月</w:t>
      </w:r>
    </w:p>
    <w:p w14:paraId="75A8E0E0">
      <w:pPr>
        <w:widowControl/>
        <w:shd w:val="clear" w:color="auto" w:fill="FFFFFF"/>
        <w:spacing w:line="500" w:lineRule="exact"/>
        <w:ind w:firstLine="643"/>
        <w:jc w:val="center"/>
        <w:rPr>
          <w:rFonts w:ascii="宋体" w:hAnsi="宋体" w:cs="宋体"/>
          <w:b/>
          <w:bCs/>
          <w:color w:val="auto"/>
          <w:kern w:val="0"/>
          <w:sz w:val="32"/>
          <w:szCs w:val="32"/>
        </w:rPr>
      </w:pPr>
    </w:p>
    <w:p w14:paraId="1E3F6A85">
      <w:pPr>
        <w:widowControl/>
        <w:shd w:val="clear" w:color="auto" w:fill="FFFFFF"/>
        <w:spacing w:line="500" w:lineRule="exact"/>
        <w:ind w:firstLine="643"/>
        <w:jc w:val="center"/>
        <w:rPr>
          <w:rFonts w:ascii="宋体" w:hAnsi="宋体" w:cs="宋体"/>
          <w:b/>
          <w:bCs/>
          <w:color w:val="auto"/>
          <w:kern w:val="0"/>
          <w:sz w:val="32"/>
          <w:szCs w:val="32"/>
        </w:rPr>
      </w:pPr>
    </w:p>
    <w:p w14:paraId="1235B9B2">
      <w:pPr>
        <w:widowControl/>
        <w:shd w:val="clear" w:color="auto" w:fill="FFFFFF"/>
        <w:spacing w:line="500" w:lineRule="exact"/>
        <w:ind w:firstLine="643"/>
        <w:jc w:val="center"/>
        <w:rPr>
          <w:rFonts w:ascii="宋体" w:hAnsi="宋体" w:cs="宋体"/>
          <w:b/>
          <w:bCs/>
          <w:color w:val="auto"/>
          <w:kern w:val="0"/>
          <w:sz w:val="32"/>
          <w:szCs w:val="32"/>
        </w:rPr>
      </w:pPr>
    </w:p>
    <w:p w14:paraId="53FAE053">
      <w:pPr>
        <w:widowControl/>
        <w:shd w:val="clear" w:color="auto" w:fill="FFFFFF"/>
        <w:spacing w:line="500" w:lineRule="exact"/>
        <w:ind w:firstLine="643"/>
        <w:jc w:val="center"/>
        <w:rPr>
          <w:rFonts w:ascii="宋体" w:hAnsi="宋体" w:cs="宋体"/>
          <w:b/>
          <w:bCs/>
          <w:color w:val="auto"/>
          <w:kern w:val="0"/>
          <w:sz w:val="32"/>
          <w:szCs w:val="32"/>
        </w:rPr>
      </w:pPr>
    </w:p>
    <w:p w14:paraId="109C905A">
      <w:pPr>
        <w:pStyle w:val="15"/>
        <w:ind w:firstLine="643"/>
        <w:rPr>
          <w:color w:val="auto"/>
        </w:rPr>
      </w:pPr>
    </w:p>
    <w:p w14:paraId="4412AD14">
      <w:pPr>
        <w:rPr>
          <w:color w:val="auto"/>
        </w:rPr>
      </w:pPr>
    </w:p>
    <w:p w14:paraId="260A3F4A">
      <w:pPr>
        <w:ind w:firstLine="560"/>
        <w:rPr>
          <w:color w:val="auto"/>
        </w:rPr>
      </w:pPr>
    </w:p>
    <w:p w14:paraId="235F2BFC">
      <w:pPr>
        <w:ind w:firstLine="560"/>
        <w:rPr>
          <w:color w:val="auto"/>
        </w:rPr>
      </w:pPr>
    </w:p>
    <w:p w14:paraId="59A1348C">
      <w:pPr>
        <w:widowControl/>
        <w:shd w:val="clear" w:color="auto" w:fill="FFFFFF"/>
        <w:spacing w:line="500" w:lineRule="exact"/>
        <w:ind w:firstLine="643"/>
        <w:jc w:val="center"/>
        <w:rPr>
          <w:rFonts w:ascii="宋体" w:hAnsi="宋体" w:cs="宋体"/>
          <w:b/>
          <w:bCs/>
          <w:color w:val="auto"/>
          <w:kern w:val="0"/>
          <w:sz w:val="32"/>
          <w:szCs w:val="32"/>
        </w:rPr>
      </w:pPr>
    </w:p>
    <w:p w14:paraId="2DCF1399">
      <w:pPr>
        <w:widowControl/>
        <w:shd w:val="clear" w:color="auto" w:fill="FFFFFF"/>
        <w:spacing w:line="500" w:lineRule="exact"/>
        <w:ind w:firstLine="643"/>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6147F918">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3B5223BD">
      <w:pPr>
        <w:widowControl/>
        <w:shd w:val="clear" w:color="auto" w:fill="FFFFFF"/>
        <w:spacing w:line="500" w:lineRule="exact"/>
        <w:ind w:firstLine="480" w:firstLineChars="200"/>
        <w:rPr>
          <w:rFonts w:ascii="宋体" w:hAnsi="宋体" w:cs="宋体"/>
          <w:color w:val="auto"/>
          <w:sz w:val="24"/>
          <w:szCs w:val="24"/>
        </w:rPr>
      </w:pPr>
      <w:r>
        <w:rPr>
          <w:rFonts w:hint="eastAsia"/>
          <w:color w:val="auto"/>
          <w:sz w:val="24"/>
          <w:szCs w:val="24"/>
          <w:lang w:val="en-US" w:eastAsia="zh-CN"/>
        </w:rPr>
        <w:t>根据重庆市水利局《关于精简优化水土保持方案行政审批和公共服务工作的通知》渝水〔2019〕158号文件要求，</w:t>
      </w:r>
      <w:bookmarkStart w:id="0" w:name="OLE_LINK2"/>
      <w:r>
        <w:rPr>
          <w:rFonts w:hint="eastAsia"/>
          <w:color w:val="auto"/>
          <w:sz w:val="24"/>
          <w:szCs w:val="24"/>
          <w:lang w:val="en-US" w:eastAsia="zh-CN"/>
        </w:rPr>
        <w:t>现就重庆市考古标本库房</w:t>
      </w:r>
      <w:bookmarkEnd w:id="0"/>
      <w:r>
        <w:rPr>
          <w:rFonts w:hint="eastAsia"/>
          <w:color w:val="auto"/>
          <w:sz w:val="24"/>
          <w:szCs w:val="24"/>
          <w:lang w:val="en-US" w:eastAsia="zh-CN"/>
        </w:rPr>
        <w:t>项目及重庆市考古标本库房二期(重庆考古展示中心)项目的水土保持相关内容</w:t>
      </w:r>
      <w:r>
        <w:rPr>
          <w:rFonts w:hint="eastAsia" w:ascii="宋体" w:hAnsi="宋体" w:cs="宋体"/>
          <w:color w:val="auto"/>
          <w:sz w:val="24"/>
          <w:szCs w:val="24"/>
          <w:lang w:eastAsia="zh-CN"/>
        </w:rPr>
        <w:t>，</w:t>
      </w:r>
      <w:r>
        <w:rPr>
          <w:rFonts w:hint="eastAsia" w:ascii="宋体" w:hAnsi="宋体" w:cs="宋体"/>
          <w:color w:val="auto"/>
          <w:sz w:val="24"/>
          <w:szCs w:val="24"/>
        </w:rPr>
        <w:t>拟招合作完成该项目</w:t>
      </w:r>
      <w:r>
        <w:rPr>
          <w:rFonts w:hint="eastAsia" w:ascii="宋体" w:hAnsi="宋体" w:cs="宋体"/>
          <w:color w:val="auto"/>
          <w:sz w:val="24"/>
          <w:szCs w:val="24"/>
          <w:lang w:val="en-US" w:eastAsia="zh-CN"/>
        </w:rPr>
        <w:t>工作</w:t>
      </w:r>
      <w:r>
        <w:rPr>
          <w:rFonts w:hint="eastAsia" w:ascii="宋体" w:hAnsi="宋体" w:cs="宋体"/>
          <w:color w:val="auto"/>
          <w:sz w:val="24"/>
          <w:szCs w:val="24"/>
        </w:rPr>
        <w:t>。</w:t>
      </w:r>
    </w:p>
    <w:p w14:paraId="76630B38">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655EF31C">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49600</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肆万玖仟陆佰元整</w:t>
      </w:r>
      <w:r>
        <w:rPr>
          <w:rFonts w:hint="eastAsia" w:ascii="宋体" w:hAnsi="宋体" w:cs="宋体"/>
          <w:color w:val="auto"/>
          <w:kern w:val="0"/>
          <w:sz w:val="24"/>
          <w:szCs w:val="24"/>
        </w:rPr>
        <w:t>。</w:t>
      </w:r>
    </w:p>
    <w:p w14:paraId="73368E4C">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6A3FEF79">
      <w:pPr>
        <w:widowControl/>
        <w:shd w:val="clear" w:color="auto" w:fill="FFFFFF"/>
        <w:spacing w:line="500" w:lineRule="exact"/>
        <w:ind w:firstLine="480" w:firstLineChars="200"/>
        <w:jc w:val="left"/>
        <w:rPr>
          <w:ins w:id="3" w:author="oooo" w:date="2025-03-27T16:00:05Z"/>
          <w:rFonts w:hint="eastAsia" w:ascii="宋体" w:hAnsi="宋体" w:cs="宋体"/>
          <w:color w:val="auto"/>
          <w:kern w:val="0"/>
          <w:sz w:val="24"/>
          <w:szCs w:val="24"/>
        </w:rPr>
      </w:pPr>
      <w:r>
        <w:rPr>
          <w:rFonts w:hint="eastAsia" w:ascii="宋体" w:hAnsi="宋体" w:cs="宋体"/>
          <w:color w:val="auto"/>
          <w:kern w:val="0"/>
          <w:sz w:val="24"/>
          <w:szCs w:val="24"/>
        </w:rPr>
        <w:t>主要工作内容如下：</w:t>
      </w:r>
    </w:p>
    <w:p w14:paraId="3B3F6F69">
      <w:pPr>
        <w:widowControl/>
        <w:shd w:val="clear" w:color="auto" w:fill="FFFFFF"/>
        <w:spacing w:line="500" w:lineRule="exact"/>
        <w:ind w:firstLine="480" w:firstLineChars="200"/>
        <w:jc w:val="left"/>
        <w:rPr>
          <w:rFonts w:hint="default" w:ascii="宋体" w:hAnsi="宋体" w:cs="宋体"/>
          <w:color w:val="auto"/>
          <w:kern w:val="0"/>
          <w:sz w:val="24"/>
          <w:szCs w:val="24"/>
          <w:lang w:val="en-US"/>
        </w:rPr>
      </w:pPr>
      <w:ins w:id="4" w:author="oooo" w:date="2025-03-27T16:00:12Z">
        <w:r>
          <w:rPr>
            <w:rFonts w:hint="eastAsia"/>
            <w:color w:val="auto"/>
            <w:sz w:val="24"/>
            <w:szCs w:val="24"/>
            <w:lang w:val="en-US" w:eastAsia="zh-CN"/>
          </w:rPr>
          <w:t>重庆市考古标本库房项目</w:t>
        </w:r>
      </w:ins>
      <w:ins w:id="5" w:author="oooo" w:date="2025-03-27T16:01:04Z">
        <w:r>
          <w:rPr>
            <w:rFonts w:hint="eastAsia"/>
            <w:color w:val="auto"/>
            <w:sz w:val="24"/>
            <w:szCs w:val="24"/>
            <w:lang w:val="en-US" w:eastAsia="zh-CN"/>
          </w:rPr>
          <w:t>及</w:t>
        </w:r>
      </w:ins>
      <w:ins w:id="6" w:author="oooo" w:date="2025-03-27T16:00:12Z">
        <w:r>
          <w:rPr>
            <w:rFonts w:hint="eastAsia"/>
            <w:color w:val="auto"/>
            <w:sz w:val="24"/>
            <w:szCs w:val="24"/>
            <w:lang w:val="en-US" w:eastAsia="zh-CN"/>
          </w:rPr>
          <w:t>重庆市考古标本库房二期(重庆考古展示中心)项目</w:t>
        </w:r>
      </w:ins>
      <w:ins w:id="7" w:author="oooo" w:date="2025-03-27T16:01:18Z">
        <w:r>
          <w:rPr>
            <w:rFonts w:hint="eastAsia"/>
            <w:color w:val="auto"/>
            <w:sz w:val="24"/>
            <w:szCs w:val="24"/>
            <w:lang w:val="en-US" w:eastAsia="zh-CN"/>
          </w:rPr>
          <w:t>位于</w:t>
        </w:r>
      </w:ins>
      <w:ins w:id="8" w:author="oooo" w:date="2025-03-27T16:01:27Z">
        <w:r>
          <w:rPr>
            <w:rFonts w:hint="eastAsia"/>
            <w:color w:val="auto"/>
            <w:sz w:val="24"/>
            <w:szCs w:val="24"/>
            <w:lang w:val="en-US" w:eastAsia="zh-CN"/>
          </w:rPr>
          <w:t>重庆市</w:t>
        </w:r>
      </w:ins>
      <w:ins w:id="9" w:author="oooo" w:date="2025-03-27T16:01:29Z">
        <w:r>
          <w:rPr>
            <w:rFonts w:hint="eastAsia"/>
            <w:color w:val="auto"/>
            <w:sz w:val="24"/>
            <w:szCs w:val="24"/>
            <w:lang w:val="en-US" w:eastAsia="zh-CN"/>
          </w:rPr>
          <w:t>璧山区</w:t>
        </w:r>
      </w:ins>
      <w:ins w:id="10" w:author="oooo" w:date="2025-03-27T16:01:31Z">
        <w:r>
          <w:rPr>
            <w:rFonts w:hint="eastAsia"/>
            <w:color w:val="auto"/>
            <w:sz w:val="24"/>
            <w:szCs w:val="24"/>
            <w:lang w:val="en-US" w:eastAsia="zh-CN"/>
          </w:rPr>
          <w:t>至善路</w:t>
        </w:r>
      </w:ins>
      <w:ins w:id="11" w:author="oooo" w:date="2025-03-27T16:01:36Z">
        <w:r>
          <w:rPr>
            <w:rFonts w:hint="eastAsia"/>
            <w:color w:val="auto"/>
            <w:sz w:val="24"/>
            <w:szCs w:val="24"/>
            <w:lang w:val="en-US" w:eastAsia="zh-CN"/>
          </w:rPr>
          <w:t>以北</w:t>
        </w:r>
      </w:ins>
      <w:ins w:id="12" w:author="oooo" w:date="2025-03-27T16:01:39Z">
        <w:r>
          <w:rPr>
            <w:rFonts w:hint="eastAsia"/>
            <w:color w:val="auto"/>
            <w:sz w:val="24"/>
            <w:szCs w:val="24"/>
            <w:lang w:val="en-US" w:eastAsia="zh-CN"/>
          </w:rPr>
          <w:t>，</w:t>
        </w:r>
      </w:ins>
      <w:ins w:id="13" w:author="oooo" w:date="2025-03-27T16:01:41Z">
        <w:r>
          <w:rPr>
            <w:rFonts w:hint="eastAsia"/>
            <w:color w:val="auto"/>
            <w:sz w:val="24"/>
            <w:szCs w:val="24"/>
            <w:lang w:val="en-US" w:eastAsia="zh-CN"/>
          </w:rPr>
          <w:t>雪松</w:t>
        </w:r>
      </w:ins>
      <w:ins w:id="14" w:author="oooo" w:date="2025-03-27T16:01:43Z">
        <w:r>
          <w:rPr>
            <w:rFonts w:hint="eastAsia"/>
            <w:color w:val="auto"/>
            <w:sz w:val="24"/>
            <w:szCs w:val="24"/>
            <w:lang w:val="en-US" w:eastAsia="zh-CN"/>
          </w:rPr>
          <w:t>路</w:t>
        </w:r>
      </w:ins>
      <w:ins w:id="15" w:author="oooo" w:date="2025-03-27T16:01:44Z">
        <w:r>
          <w:rPr>
            <w:rFonts w:hint="eastAsia"/>
            <w:color w:val="auto"/>
            <w:sz w:val="24"/>
            <w:szCs w:val="24"/>
            <w:lang w:val="en-US" w:eastAsia="zh-CN"/>
          </w:rPr>
          <w:t>以西</w:t>
        </w:r>
      </w:ins>
      <w:ins w:id="16" w:author="oooo" w:date="2025-03-27T16:01:46Z">
        <w:r>
          <w:rPr>
            <w:rFonts w:hint="eastAsia"/>
            <w:color w:val="auto"/>
            <w:sz w:val="24"/>
            <w:szCs w:val="24"/>
            <w:lang w:val="en-US" w:eastAsia="zh-CN"/>
          </w:rPr>
          <w:t>，</w:t>
        </w:r>
      </w:ins>
      <w:ins w:id="17" w:author="oooo" w:date="2025-03-27T16:01:53Z">
        <w:r>
          <w:rPr>
            <w:rFonts w:hint="eastAsia"/>
            <w:color w:val="auto"/>
            <w:sz w:val="24"/>
            <w:szCs w:val="24"/>
            <w:lang w:val="en-US" w:eastAsia="zh-CN"/>
          </w:rPr>
          <w:t>用地</w:t>
        </w:r>
      </w:ins>
      <w:ins w:id="18" w:author="oooo" w:date="2025-03-27T16:00:19Z">
        <w:r>
          <w:rPr>
            <w:rFonts w:hint="eastAsia"/>
            <w:color w:val="auto"/>
            <w:sz w:val="24"/>
            <w:szCs w:val="24"/>
            <w:lang w:val="en-US" w:eastAsia="zh-CN"/>
          </w:rPr>
          <w:t>面积</w:t>
        </w:r>
      </w:ins>
      <w:ins w:id="19" w:author="oooo" w:date="2025-03-27T16:00:20Z">
        <w:r>
          <w:rPr>
            <w:rFonts w:hint="eastAsia"/>
            <w:color w:val="auto"/>
            <w:sz w:val="24"/>
            <w:szCs w:val="24"/>
            <w:lang w:val="en-US" w:eastAsia="zh-CN"/>
          </w:rPr>
          <w:t>约</w:t>
        </w:r>
      </w:ins>
      <w:ins w:id="20" w:author="oooo" w:date="2025-03-27T16:01:07Z">
        <w:r>
          <w:rPr>
            <w:rFonts w:hint="eastAsia"/>
            <w:color w:val="auto"/>
            <w:sz w:val="24"/>
            <w:szCs w:val="24"/>
            <w:lang w:val="en-US" w:eastAsia="zh-CN"/>
          </w:rPr>
          <w:t>79</w:t>
        </w:r>
      </w:ins>
      <w:ins w:id="21" w:author="oooo" w:date="2025-03-27T16:01:08Z">
        <w:r>
          <w:rPr>
            <w:rFonts w:hint="eastAsia"/>
            <w:color w:val="auto"/>
            <w:sz w:val="24"/>
            <w:szCs w:val="24"/>
            <w:lang w:val="en-US" w:eastAsia="zh-CN"/>
          </w:rPr>
          <w:t>9</w:t>
        </w:r>
      </w:ins>
      <w:ins w:id="22" w:author="oooo" w:date="2025-03-27T16:01:09Z">
        <w:r>
          <w:rPr>
            <w:rFonts w:hint="eastAsia"/>
            <w:color w:val="auto"/>
            <w:sz w:val="24"/>
            <w:szCs w:val="24"/>
            <w:lang w:val="en-US" w:eastAsia="zh-CN"/>
          </w:rPr>
          <w:t>3.2</w:t>
        </w:r>
      </w:ins>
      <w:ins w:id="23" w:author="oooo" w:date="2025-03-27T16:01:10Z">
        <w:r>
          <w:rPr>
            <w:rFonts w:hint="eastAsia"/>
            <w:color w:val="auto"/>
            <w:sz w:val="24"/>
            <w:szCs w:val="24"/>
            <w:lang w:val="en-US" w:eastAsia="zh-CN"/>
          </w:rPr>
          <w:t>7</w:t>
        </w:r>
      </w:ins>
      <w:ins w:id="24" w:author="oooo" w:date="2025-03-27T16:01:12Z">
        <w:r>
          <w:rPr>
            <w:rFonts w:hint="eastAsia"/>
            <w:color w:val="auto"/>
            <w:sz w:val="24"/>
            <w:szCs w:val="24"/>
            <w:lang w:val="en-US" w:eastAsia="zh-CN"/>
          </w:rPr>
          <w:t>平方米</w:t>
        </w:r>
      </w:ins>
      <w:ins w:id="25" w:author="oooo" w:date="2025-03-27T16:03:52Z">
        <w:r>
          <w:rPr>
            <w:rFonts w:hint="eastAsia"/>
            <w:color w:val="auto"/>
            <w:sz w:val="24"/>
            <w:szCs w:val="24"/>
            <w:lang w:val="en-US" w:eastAsia="zh-CN"/>
          </w:rPr>
          <w:t>，</w:t>
        </w:r>
      </w:ins>
      <w:ins w:id="26" w:author="oooo" w:date="2025-03-27T16:03:54Z">
        <w:r>
          <w:rPr>
            <w:rFonts w:hint="eastAsia"/>
            <w:color w:val="auto"/>
            <w:sz w:val="24"/>
            <w:szCs w:val="24"/>
            <w:lang w:val="en-US" w:eastAsia="zh-CN"/>
          </w:rPr>
          <w:t>总建筑</w:t>
        </w:r>
      </w:ins>
      <w:ins w:id="27" w:author="oooo" w:date="2025-03-27T16:03:56Z">
        <w:r>
          <w:rPr>
            <w:rFonts w:hint="eastAsia"/>
            <w:color w:val="auto"/>
            <w:sz w:val="24"/>
            <w:szCs w:val="24"/>
            <w:lang w:val="en-US" w:eastAsia="zh-CN"/>
          </w:rPr>
          <w:t>面积</w:t>
        </w:r>
      </w:ins>
      <w:ins w:id="28" w:author="oooo" w:date="2025-03-27T16:04:08Z">
        <w:r>
          <w:rPr>
            <w:rFonts w:hint="eastAsia"/>
            <w:color w:val="auto"/>
            <w:sz w:val="24"/>
            <w:szCs w:val="24"/>
            <w:lang w:val="en-US" w:eastAsia="zh-CN"/>
          </w:rPr>
          <w:t>123</w:t>
        </w:r>
      </w:ins>
      <w:ins w:id="29" w:author="oooo" w:date="2025-03-27T16:04:09Z">
        <w:r>
          <w:rPr>
            <w:rFonts w:hint="eastAsia"/>
            <w:color w:val="auto"/>
            <w:sz w:val="24"/>
            <w:szCs w:val="24"/>
            <w:lang w:val="en-US" w:eastAsia="zh-CN"/>
          </w:rPr>
          <w:t>6</w:t>
        </w:r>
      </w:ins>
      <w:ins w:id="30" w:author="oooo" w:date="2025-03-27T16:04:10Z">
        <w:r>
          <w:rPr>
            <w:rFonts w:hint="eastAsia"/>
            <w:color w:val="auto"/>
            <w:sz w:val="24"/>
            <w:szCs w:val="24"/>
            <w:lang w:val="en-US" w:eastAsia="zh-CN"/>
          </w:rPr>
          <w:t>7.99</w:t>
        </w:r>
      </w:ins>
      <w:ins w:id="31" w:author="oooo" w:date="2025-03-27T16:04:12Z">
        <w:r>
          <w:rPr>
            <w:rFonts w:hint="eastAsia"/>
            <w:color w:val="auto"/>
            <w:sz w:val="24"/>
            <w:szCs w:val="24"/>
            <w:lang w:val="en-US" w:eastAsia="zh-CN"/>
          </w:rPr>
          <w:t>平方米</w:t>
        </w:r>
      </w:ins>
      <w:ins w:id="32" w:author="oooo" w:date="2025-03-27T16:04:13Z">
        <w:r>
          <w:rPr>
            <w:rFonts w:hint="eastAsia"/>
            <w:color w:val="auto"/>
            <w:sz w:val="24"/>
            <w:szCs w:val="24"/>
            <w:lang w:val="en-US" w:eastAsia="zh-CN"/>
          </w:rPr>
          <w:t>。</w:t>
        </w:r>
      </w:ins>
    </w:p>
    <w:p w14:paraId="6A66D375">
      <w:pPr>
        <w:pStyle w:val="5"/>
        <w:keepNext w:val="0"/>
        <w:keepLines w:val="0"/>
        <w:pageBreakBefore w:val="0"/>
        <w:kinsoku/>
        <w:wordWrap/>
        <w:overflowPunct/>
        <w:topLinePunct w:val="0"/>
        <w:autoSpaceDE/>
        <w:autoSpaceDN/>
        <w:bidi w:val="0"/>
        <w:adjustRightInd/>
        <w:snapToGrid/>
        <w:spacing w:line="530" w:lineRule="exact"/>
        <w:ind w:firstLine="555"/>
        <w:jc w:val="left"/>
        <w:textAlignment w:val="auto"/>
        <w:rPr>
          <w:rFonts w:hint="eastAsia" w:ascii="宋体" w:hAnsi="宋体" w:eastAsia="宋体" w:cs="宋体"/>
          <w:color w:val="auto"/>
          <w:kern w:val="2"/>
          <w:sz w:val="24"/>
          <w:szCs w:val="24"/>
          <w:lang w:val="en-US" w:eastAsia="zh-CN" w:bidi="ar-SA"/>
        </w:rPr>
      </w:pPr>
      <w:ins w:id="33" w:author="oooo" w:date="2025-03-27T16:04:47Z">
        <w:r>
          <w:rPr>
            <w:rFonts w:hint="eastAsia" w:hAnsi="宋体" w:cs="宋体"/>
            <w:color w:val="auto"/>
            <w:kern w:val="2"/>
            <w:sz w:val="24"/>
            <w:szCs w:val="24"/>
            <w:lang w:val="en-US" w:eastAsia="zh-CN" w:bidi="ar-SA"/>
          </w:rPr>
          <w:t>此次</w:t>
        </w:r>
      </w:ins>
      <w:ins w:id="34" w:author="oooo" w:date="2025-03-27T16:04:48Z">
        <w:r>
          <w:rPr>
            <w:rFonts w:hint="eastAsia" w:hAnsi="宋体" w:cs="宋体"/>
            <w:color w:val="auto"/>
            <w:kern w:val="2"/>
            <w:sz w:val="24"/>
            <w:szCs w:val="24"/>
            <w:lang w:val="en-US" w:eastAsia="zh-CN" w:bidi="ar-SA"/>
          </w:rPr>
          <w:t>服务</w:t>
        </w:r>
      </w:ins>
      <w:ins w:id="35" w:author="oooo" w:date="2025-03-27T16:04:50Z">
        <w:r>
          <w:rPr>
            <w:rFonts w:hint="eastAsia" w:hAnsi="宋体" w:cs="宋体"/>
            <w:color w:val="auto"/>
            <w:kern w:val="2"/>
            <w:sz w:val="24"/>
            <w:szCs w:val="24"/>
            <w:lang w:val="en-US" w:eastAsia="zh-CN" w:bidi="ar-SA"/>
          </w:rPr>
          <w:t>共计</w:t>
        </w:r>
      </w:ins>
      <w:ins w:id="36" w:author="oooo" w:date="2025-03-27T16:04:53Z">
        <w:r>
          <w:rPr>
            <w:rFonts w:hint="eastAsia" w:hAnsi="宋体" w:cs="宋体"/>
            <w:color w:val="auto"/>
            <w:kern w:val="2"/>
            <w:sz w:val="24"/>
            <w:szCs w:val="24"/>
            <w:lang w:val="en-US" w:eastAsia="zh-CN" w:bidi="ar-SA"/>
          </w:rPr>
          <w:t>两项</w:t>
        </w:r>
      </w:ins>
      <w:ins w:id="37" w:author="oooo" w:date="2025-03-27T16:04:54Z">
        <w:r>
          <w:rPr>
            <w:rFonts w:hint="eastAsia" w:hAnsi="宋体" w:cs="宋体"/>
            <w:color w:val="auto"/>
            <w:kern w:val="2"/>
            <w:sz w:val="24"/>
            <w:szCs w:val="24"/>
            <w:lang w:val="en-US" w:eastAsia="zh-CN" w:bidi="ar-SA"/>
          </w:rPr>
          <w:t>内容</w:t>
        </w:r>
      </w:ins>
      <w:ins w:id="38" w:author="oooo" w:date="2025-03-27T16:04:55Z">
        <w:r>
          <w:rPr>
            <w:rFonts w:hint="eastAsia" w:hAnsi="宋体" w:cs="宋体"/>
            <w:color w:val="auto"/>
            <w:kern w:val="2"/>
            <w:sz w:val="24"/>
            <w:szCs w:val="24"/>
            <w:lang w:val="en-US" w:eastAsia="zh-CN" w:bidi="ar-SA"/>
          </w:rPr>
          <w:t>：</w:t>
        </w:r>
      </w:ins>
      <w:ins w:id="39" w:author="oooo" w:date="2025-03-27T16:04:59Z">
        <w:r>
          <w:rPr>
            <w:rFonts w:hint="eastAsia" w:hAnsi="宋体" w:cs="宋体"/>
            <w:color w:val="auto"/>
            <w:kern w:val="2"/>
            <w:sz w:val="24"/>
            <w:szCs w:val="24"/>
            <w:lang w:val="en-US" w:eastAsia="zh-CN" w:bidi="ar-SA"/>
          </w:rPr>
          <w:t>一是</w:t>
        </w:r>
      </w:ins>
      <w:del w:id="40" w:author="oooo" w:date="2025-03-27T15:50:03Z">
        <w:r>
          <w:rPr>
            <w:rFonts w:hint="default" w:ascii="宋体" w:hAnsi="宋体" w:eastAsia="宋体" w:cs="宋体"/>
            <w:color w:val="auto"/>
            <w:kern w:val="2"/>
            <w:sz w:val="24"/>
            <w:szCs w:val="24"/>
            <w:lang w:val="en-US" w:eastAsia="zh-CN" w:bidi="ar-SA"/>
          </w:rPr>
          <w:delText>依据</w:delText>
        </w:r>
      </w:del>
      <w:ins w:id="41" w:author="oooo" w:date="2025-03-27T15:50:04Z">
        <w:r>
          <w:rPr>
            <w:rFonts w:hint="eastAsia" w:hAnsi="宋体" w:cs="宋体"/>
            <w:color w:val="auto"/>
            <w:kern w:val="2"/>
            <w:sz w:val="24"/>
            <w:szCs w:val="24"/>
            <w:lang w:val="en-US" w:eastAsia="zh-CN" w:bidi="ar-SA"/>
          </w:rPr>
          <w:t>根据</w:t>
        </w:r>
      </w:ins>
      <w:ins w:id="42" w:author="oooo" w:date="2025-03-27T15:50:10Z">
        <w:r>
          <w:rPr>
            <w:rFonts w:hint="eastAsia" w:hAnsi="宋体" w:cs="宋体"/>
            <w:color w:val="auto"/>
            <w:kern w:val="2"/>
            <w:sz w:val="24"/>
            <w:szCs w:val="24"/>
            <w:lang w:val="en-US" w:eastAsia="zh-CN" w:bidi="ar-SA"/>
          </w:rPr>
          <w:t>建设</w:t>
        </w:r>
      </w:ins>
      <w:ins w:id="43" w:author="oooo" w:date="2025-03-27T15:50:12Z">
        <w:r>
          <w:rPr>
            <w:rFonts w:hint="eastAsia" w:hAnsi="宋体" w:cs="宋体"/>
            <w:color w:val="auto"/>
            <w:kern w:val="2"/>
            <w:sz w:val="24"/>
            <w:szCs w:val="24"/>
            <w:lang w:val="en-US" w:eastAsia="zh-CN" w:bidi="ar-SA"/>
          </w:rPr>
          <w:t>项目</w:t>
        </w:r>
      </w:ins>
      <w:ins w:id="44" w:author="oooo" w:date="2025-03-27T15:50:14Z">
        <w:r>
          <w:rPr>
            <w:rFonts w:hint="eastAsia" w:hAnsi="宋体" w:cs="宋体"/>
            <w:color w:val="auto"/>
            <w:kern w:val="2"/>
            <w:sz w:val="24"/>
            <w:szCs w:val="24"/>
            <w:lang w:val="en-US" w:eastAsia="zh-CN" w:bidi="ar-SA"/>
          </w:rPr>
          <w:t>所</w:t>
        </w:r>
      </w:ins>
      <w:ins w:id="45" w:author="oooo" w:date="2025-03-27T15:50:15Z">
        <w:r>
          <w:rPr>
            <w:rFonts w:hint="eastAsia" w:hAnsi="宋体" w:cs="宋体"/>
            <w:color w:val="auto"/>
            <w:kern w:val="2"/>
            <w:sz w:val="24"/>
            <w:szCs w:val="24"/>
            <w:lang w:val="en-US" w:eastAsia="zh-CN" w:bidi="ar-SA"/>
          </w:rPr>
          <w:t>包含</w:t>
        </w:r>
      </w:ins>
      <w:ins w:id="46" w:author="oooo" w:date="2025-03-27T15:50:16Z">
        <w:r>
          <w:rPr>
            <w:rFonts w:hint="eastAsia" w:hAnsi="宋体" w:cs="宋体"/>
            <w:color w:val="auto"/>
            <w:kern w:val="2"/>
            <w:sz w:val="24"/>
            <w:szCs w:val="24"/>
            <w:lang w:val="en-US" w:eastAsia="zh-CN" w:bidi="ar-SA"/>
          </w:rPr>
          <w:t>的</w:t>
        </w:r>
      </w:ins>
      <w:ins w:id="47" w:author="oooo" w:date="2025-03-27T15:50:17Z">
        <w:r>
          <w:rPr>
            <w:rFonts w:hint="eastAsia" w:hAnsi="宋体" w:cs="宋体"/>
            <w:color w:val="auto"/>
            <w:kern w:val="2"/>
            <w:sz w:val="24"/>
            <w:szCs w:val="24"/>
            <w:lang w:val="en-US" w:eastAsia="zh-CN" w:bidi="ar-SA"/>
          </w:rPr>
          <w:t>建设</w:t>
        </w:r>
      </w:ins>
      <w:ins w:id="48" w:author="oooo" w:date="2025-03-27T15:50:19Z">
        <w:r>
          <w:rPr>
            <w:rFonts w:hint="eastAsia" w:hAnsi="宋体" w:cs="宋体"/>
            <w:color w:val="auto"/>
            <w:kern w:val="2"/>
            <w:sz w:val="24"/>
            <w:szCs w:val="24"/>
            <w:lang w:val="en-US" w:eastAsia="zh-CN" w:bidi="ar-SA"/>
          </w:rPr>
          <w:t>内容</w:t>
        </w:r>
      </w:ins>
      <w:ins w:id="49" w:author="oooo" w:date="2025-03-27T15:50:20Z">
        <w:r>
          <w:rPr>
            <w:rFonts w:hint="eastAsia" w:hAnsi="宋体" w:cs="宋体"/>
            <w:color w:val="auto"/>
            <w:kern w:val="2"/>
            <w:sz w:val="24"/>
            <w:szCs w:val="24"/>
            <w:lang w:val="en-US" w:eastAsia="zh-CN" w:bidi="ar-SA"/>
          </w:rPr>
          <w:t>，</w:t>
        </w:r>
      </w:ins>
      <w:ins w:id="50" w:author="oooo" w:date="2025-03-27T15:50:22Z">
        <w:r>
          <w:rPr>
            <w:rFonts w:hint="eastAsia" w:hAnsi="宋体" w:cs="宋体"/>
            <w:color w:val="auto"/>
            <w:kern w:val="2"/>
            <w:sz w:val="24"/>
            <w:szCs w:val="24"/>
            <w:lang w:val="en-US" w:eastAsia="zh-CN" w:bidi="ar-SA"/>
          </w:rPr>
          <w:t>按照</w:t>
        </w:r>
      </w:ins>
      <w:ins w:id="51" w:author="oooo" w:date="2025-03-27T15:50:24Z">
        <w:r>
          <w:rPr>
            <w:rFonts w:hint="eastAsia" w:hAnsi="宋体" w:cs="宋体"/>
            <w:color w:val="auto"/>
            <w:kern w:val="2"/>
            <w:sz w:val="24"/>
            <w:szCs w:val="24"/>
            <w:lang w:val="en-US" w:eastAsia="zh-CN" w:bidi="ar-SA"/>
          </w:rPr>
          <w:t>国家</w:t>
        </w:r>
      </w:ins>
      <w:ins w:id="52" w:author="oooo" w:date="2025-03-27T15:50:27Z">
        <w:r>
          <w:rPr>
            <w:rFonts w:hint="eastAsia" w:hAnsi="宋体" w:cs="宋体"/>
            <w:color w:val="auto"/>
            <w:kern w:val="2"/>
            <w:sz w:val="24"/>
            <w:szCs w:val="24"/>
            <w:lang w:val="en-US" w:eastAsia="zh-CN" w:bidi="ar-SA"/>
          </w:rPr>
          <w:t>有关</w:t>
        </w:r>
      </w:ins>
      <w:ins w:id="53" w:author="oooo" w:date="2025-03-27T15:50:33Z">
        <w:r>
          <w:rPr>
            <w:rFonts w:hint="eastAsia" w:hAnsi="宋体" w:cs="宋体"/>
            <w:color w:val="auto"/>
            <w:kern w:val="2"/>
            <w:sz w:val="24"/>
            <w:szCs w:val="24"/>
            <w:lang w:val="en-US" w:eastAsia="zh-CN" w:bidi="ar-SA"/>
          </w:rPr>
          <w:t>水保</w:t>
        </w:r>
      </w:ins>
      <w:ins w:id="54" w:author="oooo" w:date="2025-03-27T15:50:35Z">
        <w:r>
          <w:rPr>
            <w:rFonts w:hint="eastAsia" w:hAnsi="宋体" w:cs="宋体"/>
            <w:color w:val="auto"/>
            <w:kern w:val="2"/>
            <w:sz w:val="24"/>
            <w:szCs w:val="24"/>
            <w:lang w:val="en-US" w:eastAsia="zh-CN" w:bidi="ar-SA"/>
          </w:rPr>
          <w:t>保护</w:t>
        </w:r>
      </w:ins>
      <w:ins w:id="55" w:author="oooo" w:date="2025-03-27T15:50:37Z">
        <w:r>
          <w:rPr>
            <w:rFonts w:hint="eastAsia" w:hAnsi="宋体" w:cs="宋体"/>
            <w:color w:val="auto"/>
            <w:kern w:val="2"/>
            <w:sz w:val="24"/>
            <w:szCs w:val="24"/>
            <w:lang w:val="en-US" w:eastAsia="zh-CN" w:bidi="ar-SA"/>
          </w:rPr>
          <w:t>法律</w:t>
        </w:r>
      </w:ins>
      <w:ins w:id="56" w:author="oooo" w:date="2025-03-27T15:50:39Z">
        <w:r>
          <w:rPr>
            <w:rFonts w:hint="eastAsia" w:hAnsi="宋体" w:cs="宋体"/>
            <w:color w:val="auto"/>
            <w:kern w:val="2"/>
            <w:sz w:val="24"/>
            <w:szCs w:val="24"/>
            <w:lang w:val="en-US" w:eastAsia="zh-CN" w:bidi="ar-SA"/>
          </w:rPr>
          <w:t>法规</w:t>
        </w:r>
      </w:ins>
      <w:ins w:id="57" w:author="oooo" w:date="2025-03-27T15:50:46Z">
        <w:r>
          <w:rPr>
            <w:rFonts w:hint="eastAsia" w:hAnsi="宋体" w:cs="宋体"/>
            <w:color w:val="auto"/>
            <w:kern w:val="2"/>
            <w:sz w:val="24"/>
            <w:szCs w:val="24"/>
            <w:lang w:val="en-US" w:eastAsia="zh-CN" w:bidi="ar-SA"/>
          </w:rPr>
          <w:t>，</w:t>
        </w:r>
      </w:ins>
      <w:ins w:id="58" w:author="oooo" w:date="2025-03-27T16:05:16Z">
        <w:r>
          <w:rPr>
            <w:rFonts w:hint="eastAsia" w:hAnsi="宋体" w:cs="宋体"/>
            <w:color w:val="auto"/>
            <w:kern w:val="2"/>
            <w:sz w:val="24"/>
            <w:szCs w:val="24"/>
            <w:lang w:val="en-US" w:eastAsia="zh-CN" w:bidi="ar-SA"/>
          </w:rPr>
          <w:t>水保</w:t>
        </w:r>
      </w:ins>
      <w:ins w:id="59" w:author="oooo" w:date="2025-03-27T16:05:19Z">
        <w:r>
          <w:rPr>
            <w:rFonts w:hint="eastAsia" w:hAnsi="宋体" w:cs="宋体"/>
            <w:color w:val="auto"/>
            <w:kern w:val="2"/>
            <w:sz w:val="24"/>
            <w:szCs w:val="24"/>
            <w:lang w:val="en-US" w:eastAsia="zh-CN" w:bidi="ar-SA"/>
          </w:rPr>
          <w:t>方案</w:t>
        </w:r>
      </w:ins>
      <w:ins w:id="60" w:author="oooo" w:date="2025-03-27T16:05:22Z">
        <w:r>
          <w:rPr>
            <w:rFonts w:hint="eastAsia" w:hAnsi="宋体" w:cs="宋体"/>
            <w:color w:val="auto"/>
            <w:kern w:val="2"/>
            <w:sz w:val="24"/>
            <w:szCs w:val="24"/>
            <w:lang w:val="en-US" w:eastAsia="zh-CN" w:bidi="ar-SA"/>
          </w:rPr>
          <w:t>编制</w:t>
        </w:r>
      </w:ins>
      <w:ins w:id="61" w:author="oooo" w:date="2025-03-27T16:05:24Z">
        <w:r>
          <w:rPr>
            <w:rFonts w:hint="eastAsia" w:hAnsi="宋体" w:cs="宋体"/>
            <w:color w:val="auto"/>
            <w:kern w:val="2"/>
            <w:sz w:val="24"/>
            <w:szCs w:val="24"/>
            <w:lang w:val="en-US" w:eastAsia="zh-CN" w:bidi="ar-SA"/>
          </w:rPr>
          <w:t>技术</w:t>
        </w:r>
      </w:ins>
      <w:ins w:id="62" w:author="oooo" w:date="2025-03-27T16:05:26Z">
        <w:r>
          <w:rPr>
            <w:rFonts w:hint="eastAsia" w:hAnsi="宋体" w:cs="宋体"/>
            <w:color w:val="auto"/>
            <w:kern w:val="2"/>
            <w:sz w:val="24"/>
            <w:szCs w:val="24"/>
            <w:lang w:val="en-US" w:eastAsia="zh-CN" w:bidi="ar-SA"/>
          </w:rPr>
          <w:t>要求</w:t>
        </w:r>
      </w:ins>
      <w:ins w:id="63" w:author="oooo" w:date="2025-03-27T16:05:28Z">
        <w:r>
          <w:rPr>
            <w:rFonts w:hint="eastAsia" w:hAnsi="宋体" w:cs="宋体"/>
            <w:color w:val="auto"/>
            <w:kern w:val="2"/>
            <w:sz w:val="24"/>
            <w:szCs w:val="24"/>
            <w:lang w:val="en-US" w:eastAsia="zh-CN" w:bidi="ar-SA"/>
          </w:rPr>
          <w:t>，</w:t>
        </w:r>
      </w:ins>
      <w:ins w:id="64" w:author="oooo" w:date="2025-03-27T15:50:52Z">
        <w:r>
          <w:rPr>
            <w:rFonts w:hint="eastAsia" w:hAnsi="宋体" w:cs="宋体"/>
            <w:color w:val="auto"/>
            <w:kern w:val="2"/>
            <w:sz w:val="24"/>
            <w:szCs w:val="24"/>
            <w:lang w:val="en-US" w:eastAsia="zh-CN" w:bidi="ar-SA"/>
          </w:rPr>
          <w:t>编制</w:t>
        </w:r>
      </w:ins>
      <w:ins w:id="65" w:author="oooo" w:date="2025-03-27T15:50:57Z">
        <w:r>
          <w:rPr>
            <w:rFonts w:hint="eastAsia" w:hAnsi="宋体" w:cs="宋体"/>
            <w:color w:val="auto"/>
            <w:kern w:val="2"/>
            <w:sz w:val="24"/>
            <w:szCs w:val="24"/>
            <w:lang w:val="en-US" w:eastAsia="zh-CN" w:bidi="ar-SA"/>
          </w:rPr>
          <w:t>《</w:t>
        </w:r>
      </w:ins>
      <w:ins w:id="66" w:author="oooo" w:date="2025-03-27T15:51:02Z">
        <w:r>
          <w:rPr>
            <w:rFonts w:hint="eastAsia"/>
            <w:color w:val="auto"/>
            <w:sz w:val="24"/>
            <w:szCs w:val="24"/>
            <w:lang w:val="en-US" w:eastAsia="zh-CN"/>
          </w:rPr>
          <w:t>重庆市考古标本库房项目</w:t>
        </w:r>
      </w:ins>
      <w:ins w:id="67" w:author="oooo" w:date="2025-03-27T15:51:04Z">
        <w:r>
          <w:rPr>
            <w:rFonts w:hint="eastAsia"/>
            <w:color w:val="auto"/>
            <w:sz w:val="24"/>
            <w:szCs w:val="24"/>
            <w:lang w:val="en-US" w:eastAsia="zh-CN"/>
          </w:rPr>
          <w:t>水土</w:t>
        </w:r>
      </w:ins>
      <w:ins w:id="68" w:author="oooo" w:date="2025-03-27T15:51:05Z">
        <w:r>
          <w:rPr>
            <w:rFonts w:hint="eastAsia"/>
            <w:color w:val="auto"/>
            <w:sz w:val="24"/>
            <w:szCs w:val="24"/>
            <w:lang w:val="en-US" w:eastAsia="zh-CN"/>
          </w:rPr>
          <w:t>保持</w:t>
        </w:r>
      </w:ins>
      <w:ins w:id="69" w:author="oooo" w:date="2025-03-27T15:58:57Z">
        <w:r>
          <w:rPr>
            <w:rFonts w:hint="eastAsia"/>
            <w:color w:val="auto"/>
            <w:sz w:val="24"/>
            <w:szCs w:val="24"/>
            <w:lang w:val="en-US" w:eastAsia="zh-CN"/>
          </w:rPr>
          <w:t>方案</w:t>
        </w:r>
      </w:ins>
      <w:ins w:id="70" w:author="oooo" w:date="2025-03-27T15:51:07Z">
        <w:r>
          <w:rPr>
            <w:rFonts w:hint="eastAsia"/>
            <w:color w:val="auto"/>
            <w:sz w:val="24"/>
            <w:szCs w:val="24"/>
            <w:lang w:val="en-US" w:eastAsia="zh-CN"/>
          </w:rPr>
          <w:t>报告</w:t>
        </w:r>
      </w:ins>
      <w:ins w:id="71" w:author="oooo" w:date="2025-03-27T15:50:57Z">
        <w:r>
          <w:rPr>
            <w:rFonts w:hint="eastAsia" w:hAnsi="宋体" w:cs="宋体"/>
            <w:color w:val="auto"/>
            <w:kern w:val="2"/>
            <w:sz w:val="24"/>
            <w:szCs w:val="24"/>
            <w:lang w:val="en-US" w:eastAsia="zh-CN" w:bidi="ar-SA"/>
          </w:rPr>
          <w:t>》</w:t>
        </w:r>
      </w:ins>
      <w:ins w:id="72" w:author="oooo" w:date="2025-03-27T15:51:10Z">
        <w:r>
          <w:rPr>
            <w:rFonts w:hint="eastAsia" w:hAnsi="宋体" w:cs="宋体"/>
            <w:color w:val="auto"/>
            <w:kern w:val="2"/>
            <w:sz w:val="24"/>
            <w:szCs w:val="24"/>
            <w:lang w:val="en-US" w:eastAsia="zh-CN" w:bidi="ar-SA"/>
          </w:rPr>
          <w:t>及</w:t>
        </w:r>
      </w:ins>
      <w:ins w:id="73" w:author="oooo" w:date="2025-03-27T15:51:15Z">
        <w:r>
          <w:rPr>
            <w:rFonts w:hint="eastAsia" w:hAnsi="宋体" w:cs="宋体"/>
            <w:color w:val="auto"/>
            <w:kern w:val="2"/>
            <w:sz w:val="24"/>
            <w:szCs w:val="24"/>
            <w:lang w:val="en-US" w:eastAsia="zh-CN" w:bidi="ar-SA"/>
          </w:rPr>
          <w:t>《</w:t>
        </w:r>
      </w:ins>
      <w:ins w:id="74" w:author="oooo" w:date="2025-03-27T15:51:20Z">
        <w:r>
          <w:rPr>
            <w:rFonts w:hint="eastAsia"/>
            <w:color w:val="auto"/>
            <w:sz w:val="24"/>
            <w:szCs w:val="24"/>
            <w:lang w:val="en-US" w:eastAsia="zh-CN"/>
          </w:rPr>
          <w:t>重庆市考古标本库房二期(重庆考古展示中心)项目</w:t>
        </w:r>
      </w:ins>
      <w:ins w:id="75" w:author="oooo" w:date="2025-03-27T15:51:25Z">
        <w:r>
          <w:rPr>
            <w:rFonts w:hint="eastAsia"/>
            <w:color w:val="auto"/>
            <w:sz w:val="24"/>
            <w:szCs w:val="24"/>
            <w:lang w:val="en-US" w:eastAsia="zh-CN"/>
          </w:rPr>
          <w:t>水土</w:t>
        </w:r>
      </w:ins>
      <w:ins w:id="76" w:author="oooo" w:date="2025-03-27T15:51:26Z">
        <w:r>
          <w:rPr>
            <w:rFonts w:hint="eastAsia"/>
            <w:color w:val="auto"/>
            <w:sz w:val="24"/>
            <w:szCs w:val="24"/>
            <w:lang w:val="en-US" w:eastAsia="zh-CN"/>
          </w:rPr>
          <w:t>保持</w:t>
        </w:r>
      </w:ins>
      <w:ins w:id="77" w:author="oooo" w:date="2025-03-27T15:59:01Z">
        <w:r>
          <w:rPr>
            <w:rFonts w:hint="eastAsia"/>
            <w:color w:val="auto"/>
            <w:sz w:val="24"/>
            <w:szCs w:val="24"/>
            <w:lang w:val="en-US" w:eastAsia="zh-CN"/>
          </w:rPr>
          <w:t>方案</w:t>
        </w:r>
      </w:ins>
      <w:ins w:id="78" w:author="oooo" w:date="2025-03-27T15:51:31Z">
        <w:r>
          <w:rPr>
            <w:rFonts w:hint="eastAsia"/>
            <w:color w:val="auto"/>
            <w:sz w:val="24"/>
            <w:szCs w:val="24"/>
            <w:lang w:val="en-US" w:eastAsia="zh-CN"/>
          </w:rPr>
          <w:t>报告</w:t>
        </w:r>
      </w:ins>
      <w:ins w:id="79" w:author="oooo" w:date="2025-03-27T15:51:15Z">
        <w:r>
          <w:rPr>
            <w:rFonts w:hint="eastAsia" w:hAnsi="宋体" w:cs="宋体"/>
            <w:color w:val="auto"/>
            <w:kern w:val="2"/>
            <w:sz w:val="24"/>
            <w:szCs w:val="24"/>
            <w:lang w:val="en-US" w:eastAsia="zh-CN" w:bidi="ar-SA"/>
          </w:rPr>
          <w:t>》</w:t>
        </w:r>
      </w:ins>
      <w:ins w:id="80" w:author="oooo" w:date="2025-03-27T15:51:46Z">
        <w:r>
          <w:rPr>
            <w:rFonts w:hint="eastAsia" w:hAnsi="宋体" w:cs="宋体"/>
            <w:color w:val="auto"/>
            <w:kern w:val="2"/>
            <w:sz w:val="24"/>
            <w:szCs w:val="24"/>
            <w:lang w:val="en-US" w:eastAsia="zh-CN" w:bidi="ar-SA"/>
          </w:rPr>
          <w:t>并</w:t>
        </w:r>
      </w:ins>
      <w:del w:id="81" w:author="oooo" w:date="2025-03-27T15:51:35Z">
        <w:r>
          <w:rPr>
            <w:rFonts w:hint="eastAsia" w:ascii="宋体" w:hAnsi="宋体" w:eastAsia="宋体" w:cs="宋体"/>
            <w:color w:val="auto"/>
            <w:kern w:val="2"/>
            <w:sz w:val="24"/>
            <w:szCs w:val="24"/>
            <w:lang w:val="en-US" w:eastAsia="zh-CN" w:bidi="ar-SA"/>
          </w:rPr>
          <w:delText>相关技术规范开展</w:delText>
        </w:r>
      </w:del>
      <w:del w:id="82" w:author="oooo" w:date="2025-03-27T15:51:35Z">
        <w:r>
          <w:rPr>
            <w:rFonts w:hint="eastAsia" w:hAnsi="宋体" w:cs="宋体"/>
            <w:color w:val="auto"/>
            <w:kern w:val="2"/>
            <w:sz w:val="24"/>
            <w:szCs w:val="24"/>
            <w:lang w:val="en-US" w:eastAsia="zh-CN" w:bidi="ar-SA"/>
          </w:rPr>
          <w:delText>项目</w:delText>
        </w:r>
      </w:del>
      <w:del w:id="83" w:author="oooo" w:date="2025-03-27T15:51:35Z">
        <w:r>
          <w:rPr>
            <w:rFonts w:hint="eastAsia" w:ascii="宋体" w:hAnsi="宋体" w:eastAsia="宋体" w:cs="宋体"/>
            <w:color w:val="auto"/>
            <w:kern w:val="2"/>
            <w:sz w:val="24"/>
            <w:szCs w:val="24"/>
            <w:lang w:val="en-US" w:eastAsia="zh-CN" w:bidi="ar-SA"/>
          </w:rPr>
          <w:delText>水土保持方案编制工作，</w:delText>
        </w:r>
      </w:del>
      <w:r>
        <w:rPr>
          <w:rFonts w:hint="eastAsia" w:ascii="宋体" w:hAnsi="宋体" w:eastAsia="宋体" w:cs="宋体"/>
          <w:color w:val="auto"/>
          <w:kern w:val="2"/>
          <w:sz w:val="24"/>
          <w:szCs w:val="24"/>
          <w:lang w:val="en-US" w:eastAsia="zh-CN" w:bidi="ar-SA"/>
        </w:rPr>
        <w:t>由水行政主管部门组织专家评审并完善报批后取得水土保持批复</w:t>
      </w:r>
      <w:ins w:id="84" w:author="oooo" w:date="2025-03-27T16:05:38Z">
        <w:r>
          <w:rPr>
            <w:rFonts w:hint="eastAsia" w:hAnsi="宋体" w:cs="宋体"/>
            <w:color w:val="auto"/>
            <w:kern w:val="2"/>
            <w:sz w:val="24"/>
            <w:szCs w:val="24"/>
            <w:lang w:val="en-US" w:eastAsia="zh-CN" w:bidi="ar-SA"/>
          </w:rPr>
          <w:t>。</w:t>
        </w:r>
      </w:ins>
      <w:ins w:id="85" w:author="oooo" w:date="2025-03-27T16:05:40Z">
        <w:r>
          <w:rPr>
            <w:rFonts w:hint="eastAsia" w:hAnsi="宋体" w:cs="宋体"/>
            <w:color w:val="auto"/>
            <w:kern w:val="2"/>
            <w:sz w:val="24"/>
            <w:szCs w:val="24"/>
            <w:lang w:val="en-US" w:eastAsia="zh-CN" w:bidi="ar-SA"/>
          </w:rPr>
          <w:t>二是</w:t>
        </w:r>
      </w:ins>
      <w:ins w:id="86" w:author="oooo" w:date="2025-03-27T16:05:46Z">
        <w:r>
          <w:rPr>
            <w:rFonts w:hint="eastAsia" w:hAnsi="宋体" w:cs="宋体"/>
            <w:color w:val="auto"/>
            <w:kern w:val="2"/>
            <w:sz w:val="24"/>
            <w:szCs w:val="24"/>
            <w:lang w:val="en-US" w:eastAsia="zh-CN" w:bidi="ar-SA"/>
          </w:rPr>
          <w:t>按照</w:t>
        </w:r>
      </w:ins>
      <w:ins w:id="87" w:author="oooo" w:date="2025-03-27T16:05:52Z">
        <w:r>
          <w:rPr>
            <w:rFonts w:hint="eastAsia" w:hAnsi="宋体" w:cs="宋体"/>
            <w:color w:val="auto"/>
            <w:kern w:val="2"/>
            <w:sz w:val="24"/>
            <w:szCs w:val="24"/>
            <w:lang w:val="en-US" w:eastAsia="zh-CN" w:bidi="ar-SA"/>
          </w:rPr>
          <w:t>项目</w:t>
        </w:r>
      </w:ins>
      <w:ins w:id="88" w:author="oooo" w:date="2025-03-27T16:05:55Z">
        <w:r>
          <w:rPr>
            <w:rFonts w:hint="eastAsia" w:hAnsi="宋体" w:cs="宋体"/>
            <w:color w:val="auto"/>
            <w:kern w:val="2"/>
            <w:sz w:val="24"/>
            <w:szCs w:val="24"/>
            <w:lang w:val="en-US" w:eastAsia="zh-CN" w:bidi="ar-SA"/>
          </w:rPr>
          <w:t>水土</w:t>
        </w:r>
      </w:ins>
      <w:ins w:id="89" w:author="oooo" w:date="2025-03-27T16:05:56Z">
        <w:r>
          <w:rPr>
            <w:rFonts w:hint="eastAsia" w:hAnsi="宋体" w:cs="宋体"/>
            <w:color w:val="auto"/>
            <w:kern w:val="2"/>
            <w:sz w:val="24"/>
            <w:szCs w:val="24"/>
            <w:lang w:val="en-US" w:eastAsia="zh-CN" w:bidi="ar-SA"/>
          </w:rPr>
          <w:t>保持</w:t>
        </w:r>
      </w:ins>
      <w:ins w:id="90" w:author="oooo" w:date="2025-03-27T16:06:04Z">
        <w:r>
          <w:rPr>
            <w:rFonts w:hint="eastAsia" w:hAnsi="宋体" w:cs="宋体"/>
            <w:color w:val="auto"/>
            <w:kern w:val="2"/>
            <w:sz w:val="24"/>
            <w:szCs w:val="24"/>
            <w:lang w:val="en-US" w:eastAsia="zh-CN" w:bidi="ar-SA"/>
          </w:rPr>
          <w:t>方案</w:t>
        </w:r>
      </w:ins>
      <w:ins w:id="91" w:author="oooo" w:date="2025-03-27T16:06:05Z">
        <w:r>
          <w:rPr>
            <w:rFonts w:hint="eastAsia" w:hAnsi="宋体" w:cs="宋体"/>
            <w:color w:val="auto"/>
            <w:kern w:val="2"/>
            <w:sz w:val="24"/>
            <w:szCs w:val="24"/>
            <w:lang w:val="en-US" w:eastAsia="zh-CN" w:bidi="ar-SA"/>
          </w:rPr>
          <w:t>规定</w:t>
        </w:r>
      </w:ins>
      <w:ins w:id="92" w:author="oooo" w:date="2025-03-27T16:06:06Z">
        <w:r>
          <w:rPr>
            <w:rFonts w:hint="eastAsia" w:hAnsi="宋体" w:cs="宋体"/>
            <w:color w:val="auto"/>
            <w:kern w:val="2"/>
            <w:sz w:val="24"/>
            <w:szCs w:val="24"/>
            <w:lang w:val="en-US" w:eastAsia="zh-CN" w:bidi="ar-SA"/>
          </w:rPr>
          <w:t>的</w:t>
        </w:r>
      </w:ins>
      <w:ins w:id="93" w:author="oooo" w:date="2025-03-27T16:15:54Z">
        <w:r>
          <w:rPr>
            <w:rFonts w:hint="eastAsia" w:hAnsi="宋体" w:cs="宋体"/>
            <w:color w:val="auto"/>
            <w:kern w:val="2"/>
            <w:sz w:val="24"/>
            <w:szCs w:val="24"/>
            <w:lang w:val="en-US" w:eastAsia="zh-CN" w:bidi="ar-SA"/>
          </w:rPr>
          <w:t>内容</w:t>
        </w:r>
      </w:ins>
      <w:ins w:id="94" w:author="oooo" w:date="2025-03-27T16:15:55Z">
        <w:r>
          <w:rPr>
            <w:rFonts w:hint="eastAsia" w:hAnsi="宋体" w:cs="宋体"/>
            <w:color w:val="auto"/>
            <w:kern w:val="2"/>
            <w:sz w:val="24"/>
            <w:szCs w:val="24"/>
            <w:lang w:val="en-US" w:eastAsia="zh-CN" w:bidi="ar-SA"/>
          </w:rPr>
          <w:t>进行</w:t>
        </w:r>
      </w:ins>
      <w:ins w:id="95" w:author="oooo" w:date="2025-03-27T16:15:57Z">
        <w:r>
          <w:rPr>
            <w:rFonts w:hint="eastAsia" w:hAnsi="宋体" w:cs="宋体"/>
            <w:color w:val="auto"/>
            <w:kern w:val="2"/>
            <w:sz w:val="24"/>
            <w:szCs w:val="24"/>
            <w:lang w:val="en-US" w:eastAsia="zh-CN" w:bidi="ar-SA"/>
          </w:rPr>
          <w:t>验收</w:t>
        </w:r>
      </w:ins>
      <w:ins w:id="96" w:author="oooo" w:date="2025-03-27T16:15:58Z">
        <w:r>
          <w:rPr>
            <w:rFonts w:hint="eastAsia" w:hAnsi="宋体" w:cs="宋体"/>
            <w:color w:val="auto"/>
            <w:kern w:val="2"/>
            <w:sz w:val="24"/>
            <w:szCs w:val="24"/>
            <w:lang w:val="en-US" w:eastAsia="zh-CN" w:bidi="ar-SA"/>
          </w:rPr>
          <w:t>，</w:t>
        </w:r>
      </w:ins>
      <w:ins w:id="97" w:author="oooo" w:date="2025-03-27T16:16:15Z">
        <w:r>
          <w:rPr>
            <w:rFonts w:hint="eastAsia" w:hAnsi="宋体" w:cs="宋体"/>
            <w:color w:val="auto"/>
            <w:kern w:val="2"/>
            <w:sz w:val="24"/>
            <w:szCs w:val="24"/>
            <w:lang w:val="en-US" w:eastAsia="zh-CN" w:bidi="ar-SA"/>
          </w:rPr>
          <w:t>编制</w:t>
        </w:r>
      </w:ins>
      <w:ins w:id="98" w:author="oooo" w:date="2025-03-27T16:16:17Z">
        <w:r>
          <w:rPr>
            <w:rFonts w:hint="eastAsia" w:hAnsi="宋体" w:cs="宋体"/>
            <w:color w:val="auto"/>
            <w:kern w:val="2"/>
            <w:sz w:val="24"/>
            <w:szCs w:val="24"/>
            <w:lang w:val="en-US" w:eastAsia="zh-CN" w:bidi="ar-SA"/>
          </w:rPr>
          <w:t>并</w:t>
        </w:r>
      </w:ins>
      <w:ins w:id="99" w:author="oooo" w:date="2025-03-27T16:16:25Z">
        <w:r>
          <w:rPr>
            <w:rFonts w:hint="eastAsia" w:hAnsi="宋体" w:cs="宋体"/>
            <w:color w:val="auto"/>
            <w:kern w:val="2"/>
            <w:sz w:val="24"/>
            <w:szCs w:val="24"/>
            <w:lang w:val="en-US" w:eastAsia="zh-CN" w:bidi="ar-SA"/>
          </w:rPr>
          <w:t>提交</w:t>
        </w:r>
      </w:ins>
      <w:ins w:id="100" w:author="oooo" w:date="2025-03-27T16:16:31Z">
        <w:r>
          <w:rPr>
            <w:rFonts w:hint="eastAsia" w:hAnsi="宋体" w:cs="宋体"/>
            <w:color w:val="auto"/>
            <w:kern w:val="2"/>
            <w:sz w:val="24"/>
            <w:szCs w:val="24"/>
            <w:lang w:val="en-US" w:eastAsia="zh-CN" w:bidi="ar-SA"/>
          </w:rPr>
          <w:t>《</w:t>
        </w:r>
      </w:ins>
      <w:ins w:id="101" w:author="oooo" w:date="2025-03-27T16:16:31Z">
        <w:r>
          <w:rPr>
            <w:rFonts w:hint="eastAsia"/>
            <w:color w:val="auto"/>
            <w:sz w:val="24"/>
            <w:szCs w:val="24"/>
            <w:lang w:val="en-US" w:eastAsia="zh-CN"/>
          </w:rPr>
          <w:t>重庆市考古标本库房项目</w:t>
        </w:r>
      </w:ins>
      <w:ins w:id="102" w:author="oooo" w:date="2025-03-27T16:54:14Z">
        <w:r>
          <w:rPr>
            <w:rFonts w:hint="eastAsia"/>
            <w:color w:val="auto"/>
            <w:sz w:val="24"/>
            <w:szCs w:val="24"/>
            <w:lang w:val="en-US" w:eastAsia="zh-CN"/>
          </w:rPr>
          <w:t>生产建设项目水土保持设施自主验收表</w:t>
        </w:r>
      </w:ins>
      <w:ins w:id="103" w:author="oooo" w:date="2025-03-27T16:16:31Z">
        <w:r>
          <w:rPr>
            <w:rFonts w:hint="eastAsia" w:hAnsi="宋体" w:cs="宋体"/>
            <w:color w:val="auto"/>
            <w:kern w:val="2"/>
            <w:sz w:val="24"/>
            <w:szCs w:val="24"/>
            <w:lang w:val="en-US" w:eastAsia="zh-CN" w:bidi="ar-SA"/>
          </w:rPr>
          <w:t>》及《</w:t>
        </w:r>
      </w:ins>
      <w:ins w:id="104" w:author="oooo" w:date="2025-03-27T16:16:31Z">
        <w:r>
          <w:rPr>
            <w:rFonts w:hint="eastAsia"/>
            <w:color w:val="auto"/>
            <w:sz w:val="24"/>
            <w:szCs w:val="24"/>
            <w:lang w:val="en-US" w:eastAsia="zh-CN"/>
          </w:rPr>
          <w:t>重庆市考古标本库房二期(重庆考古展示中心)项目</w:t>
        </w:r>
      </w:ins>
      <w:ins w:id="105" w:author="oooo" w:date="2025-03-27T16:54:23Z">
        <w:r>
          <w:rPr>
            <w:rFonts w:hint="eastAsia"/>
            <w:color w:val="auto"/>
            <w:sz w:val="24"/>
            <w:szCs w:val="24"/>
            <w:lang w:val="en-US" w:eastAsia="zh-CN"/>
          </w:rPr>
          <w:t>生产建设项目水土保持设施自主验收表</w:t>
        </w:r>
      </w:ins>
      <w:ins w:id="106" w:author="oooo" w:date="2025-03-27T16:16:31Z">
        <w:r>
          <w:rPr>
            <w:rFonts w:hint="eastAsia" w:hAnsi="宋体" w:cs="宋体"/>
            <w:color w:val="auto"/>
            <w:kern w:val="2"/>
            <w:sz w:val="24"/>
            <w:szCs w:val="24"/>
            <w:lang w:val="en-US" w:eastAsia="zh-CN" w:bidi="ar-SA"/>
          </w:rPr>
          <w:t>》</w:t>
        </w:r>
      </w:ins>
      <w:del w:id="107" w:author="oooo" w:date="2025-03-27T16:16:06Z">
        <w:r>
          <w:rPr>
            <w:rFonts w:hint="eastAsia" w:ascii="宋体" w:hAnsi="宋体" w:eastAsia="宋体" w:cs="宋体"/>
            <w:color w:val="auto"/>
            <w:kern w:val="2"/>
            <w:sz w:val="24"/>
            <w:szCs w:val="24"/>
            <w:lang w:val="en-US" w:eastAsia="zh-CN" w:bidi="ar-SA"/>
          </w:rPr>
          <w:delText>，开展水保监测工作</w:delText>
        </w:r>
      </w:del>
      <w:del w:id="108" w:author="oooo" w:date="2025-03-27T16:11:28Z">
        <w:r>
          <w:rPr>
            <w:rFonts w:hint="eastAsia" w:ascii="宋体" w:hAnsi="宋体" w:eastAsia="宋体" w:cs="宋体"/>
            <w:color w:val="auto"/>
            <w:kern w:val="2"/>
            <w:sz w:val="24"/>
            <w:szCs w:val="24"/>
            <w:lang w:val="en-US" w:eastAsia="zh-CN" w:bidi="ar-SA"/>
          </w:rPr>
          <w:delText>，</w:delText>
        </w:r>
      </w:del>
      <w:del w:id="109" w:author="oooo" w:date="2025-03-27T15:58:29Z">
        <w:r>
          <w:rPr>
            <w:rFonts w:hint="eastAsia" w:ascii="宋体" w:hAnsi="宋体" w:eastAsia="宋体" w:cs="宋体"/>
            <w:color w:val="auto"/>
            <w:kern w:val="2"/>
            <w:sz w:val="24"/>
            <w:szCs w:val="24"/>
            <w:lang w:val="en-US" w:eastAsia="zh-CN" w:bidi="ar-SA"/>
          </w:rPr>
          <w:delText>包括</w:delText>
        </w:r>
      </w:del>
      <w:del w:id="110" w:author="oooo" w:date="2025-03-27T15:58:27Z">
        <w:r>
          <w:rPr>
            <w:rFonts w:hint="eastAsia" w:ascii="宋体" w:hAnsi="宋体" w:eastAsia="宋体" w:cs="宋体"/>
            <w:color w:val="auto"/>
            <w:kern w:val="2"/>
            <w:sz w:val="24"/>
            <w:szCs w:val="24"/>
            <w:lang w:val="en-US" w:eastAsia="zh-CN" w:bidi="ar-SA"/>
          </w:rPr>
          <w:delText>监测方案、季报、总结报告</w:delText>
        </w:r>
      </w:del>
      <w:r>
        <w:rPr>
          <w:rFonts w:hint="eastAsia" w:hAnsi="宋体" w:cs="宋体"/>
          <w:color w:val="auto"/>
          <w:kern w:val="2"/>
          <w:sz w:val="24"/>
          <w:szCs w:val="24"/>
          <w:lang w:val="en-US" w:eastAsia="zh-CN" w:bidi="ar-SA"/>
        </w:rPr>
        <w:t>，</w:t>
      </w:r>
      <w:ins w:id="111" w:author="oooo" w:date="2025-03-27T16:31:14Z">
        <w:r>
          <w:rPr>
            <w:rFonts w:hint="eastAsia" w:hAnsi="宋体" w:cs="宋体"/>
            <w:color w:val="auto"/>
            <w:kern w:val="2"/>
            <w:sz w:val="24"/>
            <w:szCs w:val="24"/>
            <w:lang w:val="en-US" w:eastAsia="zh-CN" w:bidi="ar-SA"/>
          </w:rPr>
          <w:t>并</w:t>
        </w:r>
      </w:ins>
      <w:ins w:id="112" w:author="oooo" w:date="2025-03-27T16:37:12Z">
        <w:r>
          <w:rPr>
            <w:rFonts w:hint="eastAsia" w:hAnsi="宋体" w:cs="宋体"/>
            <w:color w:val="auto"/>
            <w:kern w:val="2"/>
            <w:sz w:val="24"/>
            <w:szCs w:val="24"/>
            <w:lang w:val="en-US" w:eastAsia="zh-CN" w:bidi="ar-SA"/>
          </w:rPr>
          <w:t>完成</w:t>
        </w:r>
      </w:ins>
      <w:ins w:id="113" w:author="oooo" w:date="2025-03-27T16:37:01Z">
        <w:r>
          <w:rPr>
            <w:rFonts w:hint="eastAsia" w:hAnsi="宋体" w:cs="宋体"/>
            <w:color w:val="auto"/>
            <w:kern w:val="2"/>
            <w:sz w:val="24"/>
            <w:szCs w:val="24"/>
            <w:lang w:val="en-US" w:eastAsia="zh-CN" w:bidi="ar-SA"/>
          </w:rPr>
          <w:t>相关</w:t>
        </w:r>
      </w:ins>
      <w:ins w:id="114" w:author="oooo" w:date="2025-03-27T16:37:02Z">
        <w:r>
          <w:rPr>
            <w:rFonts w:hint="eastAsia" w:hAnsi="宋体" w:cs="宋体"/>
            <w:color w:val="auto"/>
            <w:kern w:val="2"/>
            <w:sz w:val="24"/>
            <w:szCs w:val="24"/>
            <w:lang w:val="en-US" w:eastAsia="zh-CN" w:bidi="ar-SA"/>
          </w:rPr>
          <w:t>部门</w:t>
        </w:r>
      </w:ins>
      <w:ins w:id="115" w:author="oooo" w:date="2025-03-27T16:49:07Z">
        <w:r>
          <w:rPr>
            <w:rFonts w:hint="eastAsia" w:ascii="宋体" w:hAnsi="宋体" w:cs="宋体"/>
            <w:color w:val="auto"/>
            <w:kern w:val="0"/>
            <w:sz w:val="24"/>
            <w:szCs w:val="24"/>
            <w:lang w:val="en-US" w:eastAsia="zh-CN"/>
          </w:rPr>
          <w:t>验收备案回执</w:t>
        </w:r>
      </w:ins>
      <w:ins w:id="116" w:author="oooo" w:date="2025-03-27T16:48:37Z">
        <w:r>
          <w:rPr>
            <w:rFonts w:hint="eastAsia" w:ascii="宋体" w:hAnsi="宋体" w:cs="宋体"/>
            <w:color w:val="auto"/>
            <w:kern w:val="0"/>
            <w:sz w:val="24"/>
            <w:szCs w:val="24"/>
            <w:lang w:val="en-US" w:eastAsia="zh-CN"/>
          </w:rPr>
          <w:t>（备案公告）</w:t>
        </w:r>
      </w:ins>
      <w:del w:id="117" w:author="oooo" w:date="2025-03-27T16:36:48Z">
        <w:r>
          <w:rPr>
            <w:rFonts w:hint="eastAsia" w:ascii="宋体" w:hAnsi="宋体" w:eastAsia="宋体" w:cs="宋体"/>
            <w:color w:val="auto"/>
            <w:kern w:val="2"/>
            <w:sz w:val="24"/>
            <w:szCs w:val="24"/>
            <w:lang w:val="en-US" w:eastAsia="zh-CN" w:bidi="ar-SA"/>
          </w:rPr>
          <w:delText>项目完工后完善水土保持实施验收并取得备案回执</w:delText>
        </w:r>
      </w:del>
      <w:ins w:id="118" w:author="oooo" w:date="2025-03-27T16:24:42Z">
        <w:r>
          <w:rPr>
            <w:rFonts w:hint="eastAsia" w:hAnsi="宋体" w:cs="宋体"/>
            <w:color w:val="auto"/>
            <w:kern w:val="2"/>
            <w:sz w:val="24"/>
            <w:szCs w:val="24"/>
            <w:lang w:val="en-US" w:eastAsia="zh-CN" w:bidi="ar-SA"/>
          </w:rPr>
          <w:t>。</w:t>
        </w:r>
      </w:ins>
      <w:del w:id="119" w:author="oooo" w:date="2025-03-27T16:24:41Z">
        <w:r>
          <w:rPr>
            <w:rFonts w:hint="eastAsia" w:ascii="宋体" w:hAnsi="宋体" w:eastAsia="宋体" w:cs="宋体"/>
            <w:color w:val="auto"/>
            <w:kern w:val="2"/>
            <w:sz w:val="24"/>
            <w:szCs w:val="24"/>
            <w:lang w:val="en-US" w:eastAsia="zh-CN" w:bidi="ar-SA"/>
          </w:rPr>
          <w:delText>（备案公告）</w:delText>
        </w:r>
      </w:del>
    </w:p>
    <w:p w14:paraId="79149864">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48F0B9E7">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3F1AD8DD">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52E0ADD2">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13BE575F">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65601B9B">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w:t>
      </w:r>
      <w:r>
        <w:rPr>
          <w:rFonts w:hint="eastAsia" w:ascii="宋体" w:hAnsi="宋体" w:cs="宋体"/>
          <w:color w:val="auto"/>
          <w:sz w:val="24"/>
          <w:szCs w:val="24"/>
          <w:lang w:val="en-US" w:eastAsia="zh-CN"/>
        </w:rPr>
        <w:t>违法</w:t>
      </w:r>
      <w:r>
        <w:rPr>
          <w:rFonts w:hint="eastAsia" w:ascii="宋体" w:hAnsi="宋体" w:cs="宋体"/>
          <w:color w:val="auto"/>
          <w:sz w:val="24"/>
          <w:szCs w:val="24"/>
        </w:rPr>
        <w:t>记录；</w:t>
      </w:r>
    </w:p>
    <w:p w14:paraId="4CD97041">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0CA6ECCD">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0DD91C60">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7A313729">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66718BEA">
      <w:pPr>
        <w:widowControl/>
        <w:shd w:val="clear" w:color="auto" w:fill="FFFFFF"/>
        <w:spacing w:line="500" w:lineRule="exact"/>
        <w:ind w:firstLine="480"/>
        <w:jc w:val="left"/>
        <w:rPr>
          <w:del w:id="120" w:author="oooo" w:date="2025-03-27T16:43:32Z"/>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合同签订后30</w:t>
      </w:r>
      <w:bookmarkStart w:id="1" w:name="OLE_LINK1"/>
      <w:r>
        <w:rPr>
          <w:rFonts w:hint="eastAsia" w:ascii="宋体" w:hAnsi="宋体" w:cs="宋体"/>
          <w:color w:val="auto"/>
          <w:kern w:val="0"/>
          <w:sz w:val="24"/>
          <w:szCs w:val="24"/>
          <w:lang w:val="en-US" w:eastAsia="zh-CN"/>
        </w:rPr>
        <w:t>个工</w:t>
      </w:r>
      <w:r>
        <w:rPr>
          <w:rFonts w:hint="eastAsia" w:ascii="宋体" w:hAnsi="宋体" w:cs="宋体"/>
          <w:color w:val="auto"/>
          <w:kern w:val="0"/>
          <w:sz w:val="24"/>
          <w:szCs w:val="24"/>
          <w:lang w:val="en-US" w:eastAsia="zh-CN"/>
        </w:rPr>
        <w:t>作日内</w:t>
      </w:r>
      <w:r>
        <w:rPr>
          <w:rFonts w:hint="eastAsia" w:ascii="宋体" w:hAnsi="宋体" w:cs="宋体"/>
          <w:color w:val="auto"/>
          <w:kern w:val="0"/>
          <w:sz w:val="24"/>
          <w:szCs w:val="24"/>
        </w:rPr>
        <w:t>完成</w:t>
      </w:r>
      <w:r>
        <w:rPr>
          <w:rFonts w:hint="eastAsia" w:ascii="宋体" w:hAnsi="宋体" w:cs="宋体"/>
          <w:color w:val="auto"/>
          <w:kern w:val="0"/>
          <w:sz w:val="24"/>
          <w:szCs w:val="24"/>
          <w:lang w:val="en-US" w:eastAsia="zh-CN"/>
        </w:rPr>
        <w:t>项目水土</w:t>
      </w:r>
      <w:bookmarkEnd w:id="1"/>
      <w:r>
        <w:rPr>
          <w:rFonts w:hint="eastAsia" w:ascii="宋体" w:hAnsi="宋体" w:cs="宋体"/>
          <w:color w:val="auto"/>
          <w:kern w:val="0"/>
          <w:sz w:val="24"/>
          <w:szCs w:val="24"/>
          <w:lang w:val="en-US" w:eastAsia="zh-CN"/>
        </w:rPr>
        <w:t>保持方案编制并取得批复</w:t>
      </w: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项目完工后</w:t>
      </w:r>
      <w:r>
        <w:rPr>
          <w:rFonts w:hint="eastAsia" w:ascii="宋体" w:hAnsi="宋体" w:cs="宋体"/>
          <w:color w:val="auto"/>
          <w:kern w:val="0"/>
          <w:sz w:val="24"/>
          <w:szCs w:val="24"/>
          <w:lang w:val="en-US" w:eastAsia="zh-CN"/>
        </w:rPr>
        <w:t>并经水保验收合格后30个</w:t>
      </w:r>
      <w:r>
        <w:rPr>
          <w:rFonts w:hint="eastAsia" w:ascii="宋体" w:hAnsi="宋体" w:cs="宋体"/>
          <w:color w:val="auto"/>
          <w:kern w:val="0"/>
          <w:sz w:val="24"/>
          <w:szCs w:val="24"/>
          <w:lang w:val="en-US" w:eastAsia="zh-CN"/>
        </w:rPr>
        <w:t>工作日内</w:t>
      </w:r>
      <w:r>
        <w:rPr>
          <w:rFonts w:hint="eastAsia" w:ascii="宋体" w:hAnsi="宋体" w:cs="宋体"/>
          <w:color w:val="auto"/>
          <w:kern w:val="0"/>
          <w:sz w:val="24"/>
          <w:szCs w:val="24"/>
        </w:rPr>
        <w:t>完成</w:t>
      </w:r>
      <w:r>
        <w:rPr>
          <w:rFonts w:hint="eastAsia" w:ascii="宋体" w:hAnsi="宋体" w:cs="宋体"/>
          <w:color w:val="auto"/>
          <w:kern w:val="0"/>
          <w:sz w:val="24"/>
          <w:szCs w:val="24"/>
          <w:lang w:val="en-US" w:eastAsia="zh-CN"/>
        </w:rPr>
        <w:t>水保验收备案回执（备案公告）。</w:t>
      </w:r>
    </w:p>
    <w:p w14:paraId="354654D1">
      <w:pPr>
        <w:widowControl/>
        <w:shd w:val="clear" w:color="auto" w:fill="FFFFFF"/>
        <w:spacing w:line="500" w:lineRule="exact"/>
        <w:ind w:firstLine="480"/>
        <w:jc w:val="left"/>
        <w:rPr>
          <w:rFonts w:ascii="宋体" w:hAnsi="宋体" w:cs="宋体"/>
          <w:color w:val="auto"/>
          <w:kern w:val="0"/>
          <w:sz w:val="24"/>
          <w:szCs w:val="24"/>
        </w:rPr>
      </w:pPr>
    </w:p>
    <w:p w14:paraId="0B4571A1">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2E6E0B74">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6EA78623">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57741FD1">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lang w:val="en-US" w:eastAsia="zh-CN"/>
        </w:rPr>
        <w:t>取得水行政主管部门批复及备案回执（备案公告）</w:t>
      </w:r>
      <w:r>
        <w:rPr>
          <w:rFonts w:hint="eastAsia" w:ascii="宋体" w:hAnsi="宋体" w:cs="宋体"/>
          <w:color w:val="auto"/>
          <w:kern w:val="0"/>
          <w:sz w:val="24"/>
          <w:szCs w:val="24"/>
        </w:rPr>
        <w:t>。</w:t>
      </w:r>
    </w:p>
    <w:p w14:paraId="5512E88A">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2783A326">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40458A0B">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2F669A3B">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6CA8606C">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04B02C61">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639430E2">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70AC0619">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717BD002">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269BF5CD">
      <w:pPr>
        <w:widowControl/>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成交供应商约定时间完成全部工作并经甲方验收合格后10个工作日内，采购人一次性支付合同金额。成交供应商应在我院支付经费之前提供有效的票据，且成交供应商严格按照我院要求和格式提交相关资料，否则我院有权拒绝支付相关费用。</w:t>
      </w:r>
    </w:p>
    <w:p w14:paraId="6E8849BF">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068EF2FF">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4</w:t>
      </w:r>
      <w:r>
        <w:rPr>
          <w:rFonts w:hint="eastAsia" w:ascii="宋体" w:hAnsi="宋体" w:cs="宋体"/>
          <w:color w:val="auto"/>
          <w:sz w:val="24"/>
          <w:szCs w:val="24"/>
        </w:rPr>
        <w:t>月</w:t>
      </w:r>
      <w:r>
        <w:rPr>
          <w:rFonts w:hint="eastAsia" w:ascii="宋体" w:hAnsi="宋体" w:cs="宋体"/>
          <w:color w:val="auto"/>
          <w:sz w:val="24"/>
          <w:szCs w:val="24"/>
          <w:lang w:val="en-US" w:eastAsia="zh-CN"/>
        </w:rPr>
        <w:t>3</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67416E5A">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7E4978B2">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04F0A291">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3813159B">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0E5DF75B">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1965206B">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287A8AFC">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3106CCF0">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251D83AB">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1D3AA77E">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DA49DE1">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799F5651">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0BC7CFF8">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13A7274F">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47204A8B">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078408A6">
      <w:pPr>
        <w:ind w:firstLine="560"/>
        <w:rPr>
          <w:color w:val="auto"/>
        </w:rPr>
      </w:pPr>
    </w:p>
    <w:p w14:paraId="058B5C7A">
      <w:pPr>
        <w:pStyle w:val="13"/>
        <w:rPr>
          <w:color w:val="auto"/>
        </w:rPr>
      </w:pPr>
    </w:p>
    <w:p w14:paraId="0023234F">
      <w:pPr>
        <w:pStyle w:val="13"/>
        <w:ind w:firstLine="0" w:firstLineChars="0"/>
        <w:rPr>
          <w:color w:val="auto"/>
        </w:rPr>
      </w:pPr>
    </w:p>
    <w:p w14:paraId="36636F2D">
      <w:pPr>
        <w:pStyle w:val="13"/>
        <w:ind w:firstLine="0" w:firstLineChars="0"/>
        <w:rPr>
          <w:color w:val="auto"/>
        </w:rPr>
      </w:pPr>
    </w:p>
    <w:p w14:paraId="3DAA657A">
      <w:pPr>
        <w:pStyle w:val="13"/>
        <w:ind w:firstLine="0" w:firstLineChars="0"/>
        <w:rPr>
          <w:color w:val="auto"/>
        </w:rPr>
      </w:pPr>
    </w:p>
    <w:p w14:paraId="5ECB96DC">
      <w:pPr>
        <w:pStyle w:val="13"/>
        <w:ind w:firstLine="0" w:firstLineChars="0"/>
        <w:rPr>
          <w:color w:val="auto"/>
        </w:rPr>
      </w:pPr>
    </w:p>
    <w:p w14:paraId="6F6CEBC3">
      <w:pPr>
        <w:pStyle w:val="13"/>
        <w:ind w:firstLine="0" w:firstLineChars="0"/>
        <w:rPr>
          <w:color w:val="auto"/>
        </w:rPr>
      </w:pPr>
    </w:p>
    <w:p w14:paraId="5E3B5D15">
      <w:pPr>
        <w:pStyle w:val="13"/>
        <w:ind w:firstLine="0" w:firstLineChars="0"/>
        <w:rPr>
          <w:color w:val="auto"/>
        </w:rPr>
      </w:pPr>
    </w:p>
    <w:p w14:paraId="71D9A2DE">
      <w:pPr>
        <w:pStyle w:val="13"/>
        <w:ind w:firstLine="0" w:firstLineChars="0"/>
        <w:rPr>
          <w:color w:val="auto"/>
        </w:rPr>
      </w:pPr>
    </w:p>
    <w:p w14:paraId="17FF2F99">
      <w:pPr>
        <w:pStyle w:val="13"/>
        <w:ind w:firstLine="0" w:firstLineChars="0"/>
        <w:rPr>
          <w:color w:val="auto"/>
        </w:rPr>
      </w:pPr>
    </w:p>
    <w:p w14:paraId="602EFC2D">
      <w:pPr>
        <w:pStyle w:val="13"/>
        <w:ind w:firstLine="0" w:firstLineChars="0"/>
        <w:rPr>
          <w:color w:val="auto"/>
        </w:rPr>
      </w:pPr>
    </w:p>
    <w:p w14:paraId="2708FE65">
      <w:pPr>
        <w:pStyle w:val="13"/>
        <w:ind w:firstLine="0" w:firstLineChars="0"/>
        <w:rPr>
          <w:color w:val="auto"/>
        </w:rPr>
      </w:pPr>
    </w:p>
    <w:p w14:paraId="730B1B8D">
      <w:pPr>
        <w:pStyle w:val="13"/>
        <w:ind w:firstLine="0" w:firstLineChars="0"/>
        <w:rPr>
          <w:color w:val="auto"/>
        </w:rPr>
      </w:pPr>
    </w:p>
    <w:p w14:paraId="241A0667">
      <w:pPr>
        <w:pStyle w:val="13"/>
        <w:ind w:firstLine="0" w:firstLineChars="0"/>
        <w:rPr>
          <w:color w:val="auto"/>
        </w:rPr>
      </w:pPr>
    </w:p>
    <w:p w14:paraId="4CC8ADE5">
      <w:pPr>
        <w:pStyle w:val="13"/>
        <w:ind w:firstLine="0" w:firstLineChars="0"/>
        <w:rPr>
          <w:color w:val="auto"/>
        </w:rPr>
      </w:pPr>
    </w:p>
    <w:p w14:paraId="26623119">
      <w:pPr>
        <w:pStyle w:val="13"/>
        <w:ind w:firstLine="0" w:firstLineChars="0"/>
        <w:rPr>
          <w:color w:val="auto"/>
        </w:rPr>
      </w:pPr>
    </w:p>
    <w:p w14:paraId="56B462A1">
      <w:pPr>
        <w:pStyle w:val="13"/>
        <w:ind w:firstLine="0" w:firstLineChars="0"/>
        <w:rPr>
          <w:color w:val="auto"/>
        </w:rPr>
      </w:pPr>
    </w:p>
    <w:p w14:paraId="36D406EB">
      <w:pPr>
        <w:pStyle w:val="13"/>
        <w:ind w:firstLine="0" w:firstLineChars="0"/>
        <w:rPr>
          <w:color w:val="auto"/>
        </w:rPr>
      </w:pPr>
    </w:p>
    <w:p w14:paraId="4027254A">
      <w:pPr>
        <w:pStyle w:val="13"/>
        <w:ind w:firstLine="0" w:firstLineChars="0"/>
        <w:rPr>
          <w:color w:val="auto"/>
        </w:rPr>
      </w:pPr>
    </w:p>
    <w:p w14:paraId="4549B290">
      <w:pPr>
        <w:pStyle w:val="13"/>
        <w:ind w:firstLine="0" w:firstLineChars="0"/>
        <w:rPr>
          <w:color w:val="auto"/>
        </w:rPr>
      </w:pPr>
    </w:p>
    <w:p w14:paraId="42673EAA">
      <w:pPr>
        <w:pStyle w:val="13"/>
        <w:ind w:firstLine="0" w:firstLineChars="0"/>
        <w:rPr>
          <w:color w:val="auto"/>
        </w:rPr>
      </w:pPr>
    </w:p>
    <w:p w14:paraId="6BB968EB">
      <w:pPr>
        <w:pStyle w:val="13"/>
        <w:ind w:firstLine="0" w:firstLineChars="0"/>
        <w:rPr>
          <w:color w:val="auto"/>
        </w:rPr>
      </w:pPr>
    </w:p>
    <w:p w14:paraId="064C35A5">
      <w:pPr>
        <w:pStyle w:val="13"/>
        <w:ind w:firstLine="0" w:firstLineChars="0"/>
        <w:rPr>
          <w:color w:val="auto"/>
        </w:rPr>
      </w:pPr>
    </w:p>
    <w:p w14:paraId="491A4224">
      <w:pPr>
        <w:pStyle w:val="13"/>
        <w:ind w:firstLine="0" w:firstLineChars="0"/>
        <w:rPr>
          <w:color w:val="auto"/>
        </w:rPr>
      </w:pPr>
    </w:p>
    <w:p w14:paraId="233D0D5A">
      <w:pPr>
        <w:pStyle w:val="13"/>
        <w:ind w:firstLine="0" w:firstLineChars="0"/>
        <w:rPr>
          <w:color w:val="auto"/>
        </w:rPr>
      </w:pPr>
    </w:p>
    <w:p w14:paraId="4F81EB87">
      <w:pPr>
        <w:pStyle w:val="13"/>
        <w:ind w:firstLine="0" w:firstLineChars="0"/>
        <w:rPr>
          <w:color w:val="auto"/>
        </w:rPr>
      </w:pPr>
    </w:p>
    <w:p w14:paraId="29A804A8">
      <w:pPr>
        <w:pStyle w:val="13"/>
        <w:ind w:firstLine="0" w:firstLineChars="0"/>
        <w:rPr>
          <w:color w:val="auto"/>
        </w:rPr>
      </w:pPr>
    </w:p>
    <w:p w14:paraId="450F460E">
      <w:pPr>
        <w:rPr>
          <w:color w:val="auto"/>
        </w:rPr>
      </w:pPr>
      <w:r>
        <w:rPr>
          <w:rFonts w:hint="eastAsia"/>
          <w:color w:val="auto"/>
        </w:rPr>
        <w:t>附件</w:t>
      </w:r>
    </w:p>
    <w:p w14:paraId="2E10C711">
      <w:pPr>
        <w:pStyle w:val="9"/>
        <w:ind w:firstLine="480"/>
        <w:rPr>
          <w:color w:val="auto"/>
        </w:rPr>
      </w:pPr>
    </w:p>
    <w:p w14:paraId="4C89C8F5">
      <w:pPr>
        <w:spacing w:line="400" w:lineRule="exact"/>
        <w:ind w:firstLine="482"/>
        <w:rPr>
          <w:rFonts w:ascii="宋体" w:hAnsi="宋体" w:cs="宋体"/>
          <w:b/>
          <w:bCs/>
          <w:color w:val="auto"/>
          <w:sz w:val="24"/>
          <w:szCs w:val="24"/>
        </w:rPr>
      </w:pPr>
    </w:p>
    <w:p w14:paraId="0DD9B1A3">
      <w:pPr>
        <w:spacing w:line="400" w:lineRule="exact"/>
        <w:ind w:firstLine="482" w:firstLineChars="200"/>
        <w:rPr>
          <w:rFonts w:ascii="宋体" w:hAnsi="宋体" w:cs="宋体"/>
          <w:b/>
          <w:bCs/>
          <w:color w:val="auto"/>
          <w:sz w:val="24"/>
          <w:szCs w:val="24"/>
        </w:rPr>
      </w:pPr>
    </w:p>
    <w:p w14:paraId="4C243677">
      <w:pPr>
        <w:tabs>
          <w:tab w:val="left" w:pos="6300"/>
        </w:tabs>
        <w:snapToGrid w:val="0"/>
        <w:spacing w:line="360" w:lineRule="auto"/>
        <w:ind w:firstLine="562"/>
        <w:jc w:val="center"/>
        <w:rPr>
          <w:rFonts w:ascii="宋体" w:hAnsi="宋体" w:cs="宋体"/>
          <w:b/>
          <w:color w:val="auto"/>
          <w:szCs w:val="28"/>
        </w:rPr>
      </w:pPr>
      <w:r>
        <w:rPr>
          <w:rFonts w:hint="eastAsia" w:ascii="宋体" w:hAnsi="宋体" w:cs="宋体"/>
          <w:b/>
          <w:color w:val="auto"/>
          <w:szCs w:val="28"/>
        </w:rPr>
        <w:t>报价函</w:t>
      </w:r>
    </w:p>
    <w:p w14:paraId="2D0E5930">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398046FA">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5B5DF509">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0D8127D5">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760717BF">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6D0A357B">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63D7919F">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5EB25467">
      <w:pPr>
        <w:tabs>
          <w:tab w:val="left" w:pos="6300"/>
        </w:tabs>
        <w:snapToGrid w:val="0"/>
        <w:spacing w:line="360" w:lineRule="auto"/>
        <w:ind w:firstLine="240" w:firstLineChars="100"/>
        <w:rPr>
          <w:rFonts w:ascii="宋体" w:hAnsi="宋体" w:cs="宋体"/>
          <w:color w:val="auto"/>
          <w:sz w:val="24"/>
          <w:szCs w:val="24"/>
        </w:rPr>
      </w:pPr>
    </w:p>
    <w:p w14:paraId="2F5EDEB0">
      <w:pPr>
        <w:tabs>
          <w:tab w:val="left" w:pos="6300"/>
        </w:tabs>
        <w:snapToGrid w:val="0"/>
        <w:spacing w:line="360" w:lineRule="auto"/>
        <w:ind w:firstLine="480"/>
        <w:rPr>
          <w:rFonts w:ascii="宋体" w:hAnsi="宋体" w:cs="宋体"/>
          <w:color w:val="auto"/>
          <w:sz w:val="24"/>
          <w:szCs w:val="24"/>
        </w:rPr>
      </w:pPr>
    </w:p>
    <w:p w14:paraId="31A75AA6">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供应商（公章）签署：</w:t>
      </w:r>
    </w:p>
    <w:p w14:paraId="32ADC171">
      <w:pPr>
        <w:pStyle w:val="9"/>
        <w:ind w:firstLine="480" w:firstLineChars="200"/>
        <w:rPr>
          <w:rFonts w:eastAsia="宋体"/>
          <w:color w:val="auto"/>
        </w:rPr>
      </w:pPr>
      <w:r>
        <w:rPr>
          <w:rFonts w:hint="eastAsia" w:eastAsia="宋体" w:cs="宋体"/>
          <w:color w:val="auto"/>
          <w:szCs w:val="24"/>
        </w:rPr>
        <w:t>法定代表人（签字）：</w:t>
      </w:r>
    </w:p>
    <w:p w14:paraId="1F41A271">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 xml:space="preserve">地址：  </w:t>
      </w:r>
    </w:p>
    <w:p w14:paraId="7A7D9EB0">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电话：                           传真：</w:t>
      </w:r>
    </w:p>
    <w:p w14:paraId="6B13ABF5">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网址：                           邮编：</w:t>
      </w:r>
    </w:p>
    <w:p w14:paraId="235FAC30">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联系人：</w:t>
      </w:r>
    </w:p>
    <w:p w14:paraId="0658735B">
      <w:pPr>
        <w:snapToGrid w:val="0"/>
        <w:spacing w:line="360" w:lineRule="auto"/>
        <w:ind w:firstLine="480" w:firstLineChars="200"/>
        <w:rPr>
          <w:color w:val="auto"/>
        </w:rPr>
      </w:pPr>
      <w:r>
        <w:rPr>
          <w:rFonts w:hint="eastAsia" w:ascii="宋体" w:hAnsi="宋体" w:cs="宋体"/>
          <w:color w:val="auto"/>
          <w:sz w:val="24"/>
          <w:szCs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oooo">
    <w15:presenceInfo w15:providerId="WPS Office" w15:userId="3027268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zNTljOWU1ZmIxMGQ2ZmQ3MDBiNjA0NGFkNjc3OWMifQ=="/>
  </w:docVars>
  <w:rsids>
    <w:rsidRoot w:val="59E049F9"/>
    <w:rsid w:val="0017384A"/>
    <w:rsid w:val="001B364E"/>
    <w:rsid w:val="001D10D5"/>
    <w:rsid w:val="00246061"/>
    <w:rsid w:val="00342047"/>
    <w:rsid w:val="003548C5"/>
    <w:rsid w:val="0036487C"/>
    <w:rsid w:val="00367CE0"/>
    <w:rsid w:val="003A1FB1"/>
    <w:rsid w:val="00404D54"/>
    <w:rsid w:val="004A3312"/>
    <w:rsid w:val="00565A8A"/>
    <w:rsid w:val="005F4816"/>
    <w:rsid w:val="006861B0"/>
    <w:rsid w:val="006E5704"/>
    <w:rsid w:val="0070702E"/>
    <w:rsid w:val="0073688F"/>
    <w:rsid w:val="007369A0"/>
    <w:rsid w:val="00786BF5"/>
    <w:rsid w:val="007C7BC8"/>
    <w:rsid w:val="008D3C4E"/>
    <w:rsid w:val="00A87144"/>
    <w:rsid w:val="00AE3302"/>
    <w:rsid w:val="00C10D54"/>
    <w:rsid w:val="00C11603"/>
    <w:rsid w:val="00CA164B"/>
    <w:rsid w:val="00D115E7"/>
    <w:rsid w:val="00D119D7"/>
    <w:rsid w:val="00D32689"/>
    <w:rsid w:val="00D62F23"/>
    <w:rsid w:val="00D70EC2"/>
    <w:rsid w:val="00DA54CF"/>
    <w:rsid w:val="00DA5DAF"/>
    <w:rsid w:val="00DF3989"/>
    <w:rsid w:val="00E57DE3"/>
    <w:rsid w:val="00EB5074"/>
    <w:rsid w:val="00F0487F"/>
    <w:rsid w:val="00F4063A"/>
    <w:rsid w:val="00F46C9A"/>
    <w:rsid w:val="03E8085B"/>
    <w:rsid w:val="058B3D03"/>
    <w:rsid w:val="0ACD1B3D"/>
    <w:rsid w:val="0ADD3FAE"/>
    <w:rsid w:val="0CDD2D53"/>
    <w:rsid w:val="0D975622"/>
    <w:rsid w:val="0E651FB8"/>
    <w:rsid w:val="101D70FB"/>
    <w:rsid w:val="10E540B1"/>
    <w:rsid w:val="1239201E"/>
    <w:rsid w:val="181B0BD3"/>
    <w:rsid w:val="192F4936"/>
    <w:rsid w:val="1FBB4CD1"/>
    <w:rsid w:val="20D63F6F"/>
    <w:rsid w:val="25981347"/>
    <w:rsid w:val="25AE27E1"/>
    <w:rsid w:val="27321A96"/>
    <w:rsid w:val="2AFD7C96"/>
    <w:rsid w:val="2BB52F88"/>
    <w:rsid w:val="2BBF5B57"/>
    <w:rsid w:val="2C482A44"/>
    <w:rsid w:val="2C964A81"/>
    <w:rsid w:val="2DEF0FCE"/>
    <w:rsid w:val="2EC211EA"/>
    <w:rsid w:val="31990970"/>
    <w:rsid w:val="31E35D13"/>
    <w:rsid w:val="33DE20F6"/>
    <w:rsid w:val="347F2794"/>
    <w:rsid w:val="34A62CC8"/>
    <w:rsid w:val="3AA06FEA"/>
    <w:rsid w:val="3AE05CBA"/>
    <w:rsid w:val="412342C4"/>
    <w:rsid w:val="44A742AF"/>
    <w:rsid w:val="4763768D"/>
    <w:rsid w:val="4B4A64AA"/>
    <w:rsid w:val="4E7D5950"/>
    <w:rsid w:val="4FA76912"/>
    <w:rsid w:val="4FEC5CFA"/>
    <w:rsid w:val="51D5531F"/>
    <w:rsid w:val="52901701"/>
    <w:rsid w:val="54FC26B7"/>
    <w:rsid w:val="553D1193"/>
    <w:rsid w:val="567D6802"/>
    <w:rsid w:val="59E049F9"/>
    <w:rsid w:val="59ED08EF"/>
    <w:rsid w:val="5EC53368"/>
    <w:rsid w:val="6043627C"/>
    <w:rsid w:val="61100EBC"/>
    <w:rsid w:val="61F061FA"/>
    <w:rsid w:val="63A07F6E"/>
    <w:rsid w:val="65533DF9"/>
    <w:rsid w:val="674413DD"/>
    <w:rsid w:val="677E3A5B"/>
    <w:rsid w:val="6CEB1C51"/>
    <w:rsid w:val="6D4A28A1"/>
    <w:rsid w:val="6F362AB7"/>
    <w:rsid w:val="71272553"/>
    <w:rsid w:val="736E5F71"/>
    <w:rsid w:val="75175F92"/>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Char"/>
    <w:basedOn w:val="12"/>
    <w:link w:val="8"/>
    <w:autoRedefine/>
    <w:qFormat/>
    <w:uiPriority w:val="0"/>
    <w:rPr>
      <w:kern w:val="2"/>
      <w:sz w:val="18"/>
      <w:szCs w:val="18"/>
    </w:rPr>
  </w:style>
  <w:style w:type="character" w:customStyle="1" w:styleId="18">
    <w:name w:val="页脚 Char"/>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2332</Words>
  <Characters>2424</Characters>
  <Lines>15</Lines>
  <Paragraphs>4</Paragraphs>
  <TotalTime>32</TotalTime>
  <ScaleCrop>false</ScaleCrop>
  <LinksUpToDate>false</LinksUpToDate>
  <CharactersWithSpaces>2521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2025-03-28T07:46:42Z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6E6FE768B6BE4833AB461B2AD94BF16F_13</vt:lpwstr>
  </property>
  <property fmtid="{D5CDD505-2E9C-101B-9397-08002B2CF9AE}" pid="4" name="KSOTemplateDocerSaveRecord">
    <vt:lpwstr>eyJoZGlkIjoiZDVjNWI3NDVkMWFmZDEwZDc1ZmM4MzZlZTgwMTQ0NTkiLCJ1c2VySWQiOiI2MzM1MjA5MDcifQ==</vt:lpwstr>
  </property>
</Properties>
</file>